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B52E8" w14:textId="77777777" w:rsidR="00240F2C" w:rsidRDefault="00240F2C" w:rsidP="00240F2C">
      <w:pPr>
        <w:pStyle w:val="CRCoverPage"/>
        <w:tabs>
          <w:tab w:val="right" w:pos="9639"/>
        </w:tabs>
        <w:spacing w:after="0"/>
        <w:rPr>
          <w:b/>
          <w:i/>
          <w:noProof/>
          <w:sz w:val="28"/>
        </w:rPr>
      </w:pPr>
      <w:r>
        <w:rPr>
          <w:b/>
          <w:noProof/>
          <w:sz w:val="24"/>
        </w:rPr>
        <w:t>3GPP TSG-</w:t>
      </w:r>
      <w:r>
        <w:fldChar w:fldCharType="begin"/>
      </w:r>
      <w:r>
        <w:instrText xml:space="preserve"> DOCPROPERTY  TSG/WGRef  \* MERGEFORMAT </w:instrText>
      </w:r>
      <w:r>
        <w:fldChar w:fldCharType="separate"/>
      </w:r>
      <w:r>
        <w:rPr>
          <w:b/>
          <w:noProof/>
          <w:sz w:val="24"/>
        </w:rPr>
        <w:t>SA4</w:t>
      </w:r>
      <w:r>
        <w:rPr>
          <w:b/>
          <w:noProof/>
          <w:sz w:val="24"/>
        </w:rPr>
        <w:fldChar w:fldCharType="end"/>
      </w:r>
      <w:r>
        <w:rPr>
          <w:b/>
          <w:noProof/>
          <w:sz w:val="24"/>
        </w:rPr>
        <w:t xml:space="preserve"> Meeting #</w:t>
      </w:r>
      <w:r>
        <w:fldChar w:fldCharType="begin"/>
      </w:r>
      <w:r>
        <w:instrText xml:space="preserve"> DOCPROPERTY  MtgSeq  \* MERGEFORMAT </w:instrText>
      </w:r>
      <w:r>
        <w:fldChar w:fldCharType="separate"/>
      </w:r>
      <w:r w:rsidRPr="00EB09B7">
        <w:rPr>
          <w:b/>
          <w:noProof/>
          <w:sz w:val="24"/>
        </w:rPr>
        <w:t>134</w:t>
      </w:r>
      <w:r>
        <w:rPr>
          <w:b/>
          <w:noProof/>
          <w:sz w:val="24"/>
        </w:rPr>
        <w:fldChar w:fldCharType="end"/>
      </w:r>
      <w:r>
        <w:fldChar w:fldCharType="begin"/>
      </w:r>
      <w:r>
        <w:instrText xml:space="preserve"> DOCPROPERTY  MtgTitle  \* MERGEFORMAT </w:instrText>
      </w:r>
      <w:r>
        <w:fldChar w:fldCharType="separate"/>
      </w:r>
      <w:r>
        <w:fldChar w:fldCharType="end"/>
      </w:r>
      <w:r>
        <w:rPr>
          <w:b/>
          <w:i/>
          <w:noProof/>
          <w:sz w:val="28"/>
        </w:rPr>
        <w:tab/>
      </w:r>
      <w:r>
        <w:fldChar w:fldCharType="begin"/>
      </w:r>
      <w:r>
        <w:instrText xml:space="preserve"> DOCPROPERTY  Tdoc#  \* MERGEFORMAT </w:instrText>
      </w:r>
      <w:r>
        <w:fldChar w:fldCharType="separate"/>
      </w:r>
      <w:r w:rsidRPr="00E13F3D">
        <w:rPr>
          <w:b/>
          <w:i/>
          <w:noProof/>
          <w:sz w:val="28"/>
        </w:rPr>
        <w:t>S4-252116</w:t>
      </w:r>
      <w:r>
        <w:rPr>
          <w:b/>
          <w:i/>
          <w:noProof/>
          <w:sz w:val="28"/>
        </w:rPr>
        <w:fldChar w:fldCharType="end"/>
      </w:r>
    </w:p>
    <w:p w14:paraId="17F86F04" w14:textId="77777777" w:rsidR="00240F2C" w:rsidRDefault="00240F2C" w:rsidP="00240F2C">
      <w:pPr>
        <w:pStyle w:val="CRCoverPage"/>
        <w:outlineLvl w:val="0"/>
        <w:rPr>
          <w:b/>
          <w:noProof/>
          <w:sz w:val="24"/>
        </w:rPr>
      </w:pPr>
      <w:r>
        <w:fldChar w:fldCharType="begin"/>
      </w:r>
      <w:r>
        <w:instrText xml:space="preserve"> DOCPROPERTY  Location  \* MERGEFORMAT </w:instrText>
      </w:r>
      <w:r>
        <w:fldChar w:fldCharType="separate"/>
      </w:r>
      <w:r w:rsidRPr="00BA51D9">
        <w:rPr>
          <w:b/>
          <w:noProof/>
          <w:sz w:val="24"/>
        </w:rPr>
        <w:t>Dallas</w:t>
      </w:r>
      <w:r>
        <w:rPr>
          <w:b/>
          <w:noProof/>
          <w:sz w:val="24"/>
        </w:rPr>
        <w:fldChar w:fldCharType="end"/>
      </w:r>
      <w:r>
        <w:rPr>
          <w:b/>
          <w:noProof/>
          <w:sz w:val="24"/>
        </w:rPr>
        <w:t xml:space="preserve">, </w:t>
      </w:r>
      <w:r>
        <w:fldChar w:fldCharType="begin"/>
      </w:r>
      <w:r>
        <w:instrText xml:space="preserve"> DOCPROPERTY  Country  \* MERGEFORMAT </w:instrText>
      </w:r>
      <w:r>
        <w:fldChar w:fldCharType="separate"/>
      </w:r>
      <w:r w:rsidRPr="00BA51D9">
        <w:rPr>
          <w:b/>
          <w:noProof/>
          <w:sz w:val="24"/>
        </w:rPr>
        <w:t>United States</w:t>
      </w:r>
      <w:r>
        <w:rPr>
          <w:b/>
          <w:noProof/>
          <w:sz w:val="24"/>
        </w:rPr>
        <w:fldChar w:fldCharType="end"/>
      </w:r>
      <w:r>
        <w:rPr>
          <w:b/>
          <w:noProof/>
          <w:sz w:val="24"/>
        </w:rPr>
        <w:t xml:space="preserve">, </w:t>
      </w:r>
      <w:r>
        <w:fldChar w:fldCharType="begin"/>
      </w:r>
      <w:r>
        <w:instrText xml:space="preserve"> DOCPROPERTY  StartDate  \* MERGEFORMAT </w:instrText>
      </w:r>
      <w:r>
        <w:fldChar w:fldCharType="separate"/>
      </w:r>
      <w:r w:rsidRPr="00BA51D9">
        <w:rPr>
          <w:b/>
          <w:noProof/>
          <w:sz w:val="24"/>
        </w:rPr>
        <w:t>17th Nov 2025</w:t>
      </w:r>
      <w:r>
        <w:rPr>
          <w:b/>
          <w:noProof/>
          <w:sz w:val="24"/>
        </w:rPr>
        <w:fldChar w:fldCharType="end"/>
      </w:r>
      <w:r>
        <w:rPr>
          <w:b/>
          <w:noProof/>
          <w:sz w:val="24"/>
        </w:rPr>
        <w:t xml:space="preserve"> - </w:t>
      </w:r>
      <w:r>
        <w:fldChar w:fldCharType="begin"/>
      </w:r>
      <w:r>
        <w:instrText xml:space="preserve"> DOCPROPERTY  EndDate  \* MERGEFORMAT </w:instrText>
      </w:r>
      <w:r>
        <w:fldChar w:fldCharType="separate"/>
      </w:r>
      <w:r w:rsidRPr="00BA51D9">
        <w:rPr>
          <w:b/>
          <w:noProof/>
          <w:sz w:val="24"/>
        </w:rPr>
        <w:t>21st Nov 2025</w:t>
      </w:r>
      <w:r>
        <w:rPr>
          <w:b/>
          <w:noProof/>
          <w:sz w:val="24"/>
        </w:rPr>
        <w:fldChar w:fldCharType="end"/>
      </w:r>
      <w:r>
        <w:rPr>
          <w:b/>
          <w:noProof/>
          <w:sz w:val="24"/>
        </w:rPr>
        <w:t xml:space="preserve">                  revision of S4-251838</w:t>
      </w:r>
    </w:p>
    <w:tbl>
      <w:tblPr>
        <w:tblW w:w="9641" w:type="dxa"/>
        <w:tblInd w:w="42" w:type="dxa"/>
        <w:tblLayout w:type="fixed"/>
        <w:tblCellMar>
          <w:left w:w="42" w:type="dxa"/>
          <w:right w:w="42" w:type="dxa"/>
        </w:tblCellMar>
        <w:tblLook w:val="0000" w:firstRow="0" w:lastRow="0" w:firstColumn="0" w:lastColumn="0" w:noHBand="0" w:noVBand="0"/>
      </w:tblPr>
      <w:tblGrid>
        <w:gridCol w:w="142"/>
        <w:gridCol w:w="1559"/>
        <w:gridCol w:w="709"/>
        <w:gridCol w:w="1276"/>
        <w:gridCol w:w="709"/>
        <w:gridCol w:w="992"/>
        <w:gridCol w:w="2410"/>
        <w:gridCol w:w="1701"/>
        <w:gridCol w:w="143"/>
      </w:tblGrid>
      <w:tr w:rsidR="00240F2C" w14:paraId="782C3E27" w14:textId="77777777" w:rsidTr="00794510">
        <w:tc>
          <w:tcPr>
            <w:tcW w:w="9641" w:type="dxa"/>
            <w:gridSpan w:val="9"/>
            <w:tcBorders>
              <w:top w:val="single" w:sz="4" w:space="0" w:color="auto"/>
              <w:left w:val="single" w:sz="4" w:space="0" w:color="auto"/>
              <w:right w:val="single" w:sz="4" w:space="0" w:color="auto"/>
            </w:tcBorders>
          </w:tcPr>
          <w:p w14:paraId="30C7B309" w14:textId="77777777" w:rsidR="00240F2C" w:rsidRDefault="00240F2C" w:rsidP="00794510">
            <w:pPr>
              <w:pStyle w:val="CRCoverPage"/>
              <w:spacing w:after="0"/>
              <w:jc w:val="right"/>
              <w:rPr>
                <w:i/>
                <w:noProof/>
              </w:rPr>
            </w:pPr>
            <w:r>
              <w:rPr>
                <w:i/>
                <w:noProof/>
                <w:sz w:val="14"/>
              </w:rPr>
              <w:t>CR-Form-v12.4</w:t>
            </w:r>
          </w:p>
        </w:tc>
      </w:tr>
      <w:tr w:rsidR="00240F2C" w14:paraId="01332EF5" w14:textId="77777777" w:rsidTr="00794510">
        <w:tc>
          <w:tcPr>
            <w:tcW w:w="9641" w:type="dxa"/>
            <w:gridSpan w:val="9"/>
            <w:tcBorders>
              <w:left w:val="single" w:sz="4" w:space="0" w:color="auto"/>
              <w:right w:val="single" w:sz="4" w:space="0" w:color="auto"/>
            </w:tcBorders>
          </w:tcPr>
          <w:p w14:paraId="54594EDC" w14:textId="77777777" w:rsidR="00240F2C" w:rsidRDefault="00240F2C" w:rsidP="00794510">
            <w:pPr>
              <w:pStyle w:val="CRCoverPage"/>
              <w:spacing w:after="0"/>
              <w:jc w:val="center"/>
              <w:rPr>
                <w:noProof/>
              </w:rPr>
            </w:pPr>
            <w:r>
              <w:rPr>
                <w:b/>
                <w:noProof/>
                <w:sz w:val="32"/>
              </w:rPr>
              <w:t>CHANGE REQUEST</w:t>
            </w:r>
          </w:p>
        </w:tc>
      </w:tr>
      <w:tr w:rsidR="00240F2C" w14:paraId="5F3E717C" w14:textId="77777777" w:rsidTr="00794510">
        <w:tc>
          <w:tcPr>
            <w:tcW w:w="9641" w:type="dxa"/>
            <w:gridSpan w:val="9"/>
            <w:tcBorders>
              <w:left w:val="single" w:sz="4" w:space="0" w:color="auto"/>
              <w:right w:val="single" w:sz="4" w:space="0" w:color="auto"/>
            </w:tcBorders>
          </w:tcPr>
          <w:p w14:paraId="239D2919" w14:textId="77777777" w:rsidR="00240F2C" w:rsidRDefault="00240F2C" w:rsidP="00794510">
            <w:pPr>
              <w:pStyle w:val="CRCoverPage"/>
              <w:spacing w:after="0"/>
              <w:rPr>
                <w:noProof/>
                <w:sz w:val="8"/>
                <w:szCs w:val="8"/>
              </w:rPr>
            </w:pPr>
          </w:p>
        </w:tc>
      </w:tr>
      <w:tr w:rsidR="00240F2C" w14:paraId="69CA5B3E" w14:textId="77777777" w:rsidTr="00794510">
        <w:tc>
          <w:tcPr>
            <w:tcW w:w="142" w:type="dxa"/>
            <w:tcBorders>
              <w:left w:val="single" w:sz="4" w:space="0" w:color="auto"/>
            </w:tcBorders>
          </w:tcPr>
          <w:p w14:paraId="7994795F" w14:textId="77777777" w:rsidR="00240F2C" w:rsidRDefault="00240F2C" w:rsidP="00794510">
            <w:pPr>
              <w:pStyle w:val="CRCoverPage"/>
              <w:spacing w:after="0"/>
              <w:jc w:val="right"/>
              <w:rPr>
                <w:noProof/>
              </w:rPr>
            </w:pPr>
          </w:p>
        </w:tc>
        <w:tc>
          <w:tcPr>
            <w:tcW w:w="1559" w:type="dxa"/>
            <w:shd w:val="pct30" w:color="FFFF00" w:fill="auto"/>
          </w:tcPr>
          <w:p w14:paraId="50013982" w14:textId="77777777" w:rsidR="00240F2C" w:rsidRPr="00410371" w:rsidRDefault="00240F2C" w:rsidP="00794510">
            <w:pPr>
              <w:pStyle w:val="CRCoverPage"/>
              <w:spacing w:after="0"/>
              <w:jc w:val="right"/>
              <w:rPr>
                <w:b/>
                <w:noProof/>
                <w:sz w:val="28"/>
              </w:rPr>
            </w:pPr>
            <w:r>
              <w:fldChar w:fldCharType="begin"/>
            </w:r>
            <w:r>
              <w:instrText xml:space="preserve"> DOCPROPERTY  Spec#  \* MERGEFORMAT </w:instrText>
            </w:r>
            <w:r>
              <w:fldChar w:fldCharType="separate"/>
            </w:r>
            <w:r w:rsidRPr="00410371">
              <w:rPr>
                <w:b/>
                <w:noProof/>
                <w:sz w:val="28"/>
              </w:rPr>
              <w:t>26.114</w:t>
            </w:r>
            <w:r>
              <w:rPr>
                <w:b/>
                <w:noProof/>
                <w:sz w:val="28"/>
              </w:rPr>
              <w:fldChar w:fldCharType="end"/>
            </w:r>
          </w:p>
        </w:tc>
        <w:tc>
          <w:tcPr>
            <w:tcW w:w="709" w:type="dxa"/>
          </w:tcPr>
          <w:p w14:paraId="5A07FDC7" w14:textId="77777777" w:rsidR="00240F2C" w:rsidRDefault="00240F2C" w:rsidP="00794510">
            <w:pPr>
              <w:pStyle w:val="CRCoverPage"/>
              <w:spacing w:after="0"/>
              <w:jc w:val="center"/>
              <w:rPr>
                <w:noProof/>
              </w:rPr>
            </w:pPr>
            <w:r>
              <w:rPr>
                <w:b/>
                <w:noProof/>
                <w:sz w:val="28"/>
              </w:rPr>
              <w:t>CR</w:t>
            </w:r>
          </w:p>
        </w:tc>
        <w:tc>
          <w:tcPr>
            <w:tcW w:w="1276" w:type="dxa"/>
            <w:shd w:val="pct30" w:color="FFFF00" w:fill="auto"/>
          </w:tcPr>
          <w:p w14:paraId="7F9F950E" w14:textId="77777777" w:rsidR="00240F2C" w:rsidRPr="00410371" w:rsidRDefault="00240F2C" w:rsidP="00794510">
            <w:pPr>
              <w:pStyle w:val="CRCoverPage"/>
              <w:spacing w:after="0"/>
              <w:rPr>
                <w:noProof/>
              </w:rPr>
            </w:pPr>
            <w:r>
              <w:fldChar w:fldCharType="begin"/>
            </w:r>
            <w:r>
              <w:instrText xml:space="preserve"> DOCPROPERTY  Cr#  \* MERGEFORMAT </w:instrText>
            </w:r>
            <w:r>
              <w:fldChar w:fldCharType="separate"/>
            </w:r>
            <w:r w:rsidRPr="00410371">
              <w:rPr>
                <w:b/>
                <w:noProof/>
                <w:sz w:val="28"/>
              </w:rPr>
              <w:t>0600</w:t>
            </w:r>
            <w:r>
              <w:rPr>
                <w:b/>
                <w:noProof/>
                <w:sz w:val="28"/>
              </w:rPr>
              <w:fldChar w:fldCharType="end"/>
            </w:r>
          </w:p>
        </w:tc>
        <w:tc>
          <w:tcPr>
            <w:tcW w:w="709" w:type="dxa"/>
          </w:tcPr>
          <w:p w14:paraId="28262B28" w14:textId="77777777" w:rsidR="00240F2C" w:rsidRDefault="00240F2C" w:rsidP="00794510">
            <w:pPr>
              <w:pStyle w:val="CRCoverPage"/>
              <w:tabs>
                <w:tab w:val="right" w:pos="625"/>
              </w:tabs>
              <w:spacing w:after="0"/>
              <w:jc w:val="center"/>
              <w:rPr>
                <w:noProof/>
              </w:rPr>
            </w:pPr>
            <w:r>
              <w:rPr>
                <w:b/>
                <w:bCs/>
                <w:noProof/>
                <w:sz w:val="28"/>
              </w:rPr>
              <w:t>rev</w:t>
            </w:r>
          </w:p>
        </w:tc>
        <w:tc>
          <w:tcPr>
            <w:tcW w:w="992" w:type="dxa"/>
            <w:shd w:val="pct30" w:color="FFFF00" w:fill="auto"/>
          </w:tcPr>
          <w:p w14:paraId="5B5254C1" w14:textId="77777777" w:rsidR="00240F2C" w:rsidRPr="00410371" w:rsidRDefault="00240F2C" w:rsidP="00794510">
            <w:pPr>
              <w:pStyle w:val="CRCoverPage"/>
              <w:spacing w:after="0"/>
              <w:jc w:val="center"/>
              <w:rPr>
                <w:b/>
                <w:noProof/>
              </w:rPr>
            </w:pPr>
            <w:r>
              <w:fldChar w:fldCharType="begin"/>
            </w:r>
            <w:r>
              <w:instrText xml:space="preserve"> DOCPROPERTY  Revision  \* MERGEFORMAT </w:instrText>
            </w:r>
            <w:r>
              <w:fldChar w:fldCharType="separate"/>
            </w:r>
            <w:r w:rsidRPr="00410371">
              <w:rPr>
                <w:b/>
                <w:noProof/>
                <w:sz w:val="28"/>
              </w:rPr>
              <w:t>1</w:t>
            </w:r>
            <w:r>
              <w:rPr>
                <w:b/>
                <w:noProof/>
                <w:sz w:val="28"/>
              </w:rPr>
              <w:fldChar w:fldCharType="end"/>
            </w:r>
          </w:p>
        </w:tc>
        <w:tc>
          <w:tcPr>
            <w:tcW w:w="2410" w:type="dxa"/>
          </w:tcPr>
          <w:p w14:paraId="008A44F0" w14:textId="77777777" w:rsidR="00240F2C" w:rsidRDefault="00240F2C" w:rsidP="00794510">
            <w:pPr>
              <w:pStyle w:val="CRCoverPage"/>
              <w:tabs>
                <w:tab w:val="right" w:pos="1825"/>
              </w:tabs>
              <w:spacing w:after="0"/>
              <w:jc w:val="center"/>
              <w:rPr>
                <w:noProof/>
              </w:rPr>
            </w:pPr>
            <w:r w:rsidRPr="006B46FB">
              <w:rPr>
                <w:b/>
                <w:noProof/>
                <w:sz w:val="28"/>
                <w:szCs w:val="28"/>
              </w:rPr>
              <w:t>Current version:</w:t>
            </w:r>
          </w:p>
        </w:tc>
        <w:tc>
          <w:tcPr>
            <w:tcW w:w="1701" w:type="dxa"/>
            <w:shd w:val="pct30" w:color="FFFF00" w:fill="auto"/>
          </w:tcPr>
          <w:p w14:paraId="53834FFA" w14:textId="77777777" w:rsidR="00240F2C" w:rsidRPr="00410371" w:rsidRDefault="00240F2C" w:rsidP="00794510">
            <w:pPr>
              <w:pStyle w:val="CRCoverPage"/>
              <w:spacing w:after="0"/>
              <w:jc w:val="center"/>
              <w:rPr>
                <w:noProof/>
                <w:sz w:val="28"/>
              </w:rPr>
            </w:pPr>
            <w:r>
              <w:fldChar w:fldCharType="begin"/>
            </w:r>
            <w:r>
              <w:instrText xml:space="preserve"> DOCPROPERTY  Version  \* MERGEFORMAT </w:instrText>
            </w:r>
            <w:r>
              <w:fldChar w:fldCharType="separate"/>
            </w:r>
            <w:r w:rsidRPr="00410371">
              <w:rPr>
                <w:b/>
                <w:noProof/>
                <w:sz w:val="28"/>
              </w:rPr>
              <w:t>19.1.0</w:t>
            </w:r>
            <w:r>
              <w:rPr>
                <w:b/>
                <w:noProof/>
                <w:sz w:val="28"/>
              </w:rPr>
              <w:fldChar w:fldCharType="end"/>
            </w:r>
          </w:p>
        </w:tc>
        <w:tc>
          <w:tcPr>
            <w:tcW w:w="143" w:type="dxa"/>
            <w:tcBorders>
              <w:right w:val="single" w:sz="4" w:space="0" w:color="auto"/>
            </w:tcBorders>
          </w:tcPr>
          <w:p w14:paraId="6FA00AC7" w14:textId="77777777" w:rsidR="00240F2C" w:rsidRDefault="00240F2C" w:rsidP="00794510">
            <w:pPr>
              <w:pStyle w:val="CRCoverPage"/>
              <w:spacing w:after="0"/>
              <w:rPr>
                <w:noProof/>
              </w:rPr>
            </w:pPr>
          </w:p>
        </w:tc>
      </w:tr>
      <w:tr w:rsidR="00240F2C" w14:paraId="18DB6270" w14:textId="77777777" w:rsidTr="00794510">
        <w:tc>
          <w:tcPr>
            <w:tcW w:w="9641" w:type="dxa"/>
            <w:gridSpan w:val="9"/>
            <w:tcBorders>
              <w:left w:val="single" w:sz="4" w:space="0" w:color="auto"/>
              <w:right w:val="single" w:sz="4" w:space="0" w:color="auto"/>
            </w:tcBorders>
          </w:tcPr>
          <w:p w14:paraId="131B4965" w14:textId="77777777" w:rsidR="00240F2C" w:rsidRDefault="00240F2C" w:rsidP="00794510">
            <w:pPr>
              <w:pStyle w:val="CRCoverPage"/>
              <w:spacing w:after="0"/>
              <w:rPr>
                <w:noProof/>
              </w:rPr>
            </w:pPr>
          </w:p>
        </w:tc>
      </w:tr>
      <w:tr w:rsidR="00240F2C" w14:paraId="71210007" w14:textId="77777777" w:rsidTr="00794510">
        <w:tc>
          <w:tcPr>
            <w:tcW w:w="9641" w:type="dxa"/>
            <w:gridSpan w:val="9"/>
            <w:tcBorders>
              <w:top w:val="single" w:sz="4" w:space="0" w:color="auto"/>
            </w:tcBorders>
          </w:tcPr>
          <w:p w14:paraId="335C25C0" w14:textId="77777777" w:rsidR="00240F2C" w:rsidRPr="00F25D98" w:rsidRDefault="00240F2C" w:rsidP="00794510">
            <w:pPr>
              <w:pStyle w:val="CRCoverPage"/>
              <w:spacing w:after="0"/>
              <w:jc w:val="center"/>
              <w:rPr>
                <w:rFonts w:cs="Arial"/>
                <w:i/>
                <w:noProof/>
              </w:rPr>
            </w:pPr>
            <w:r w:rsidRPr="00F25D98">
              <w:rPr>
                <w:rFonts w:cs="Arial"/>
                <w:i/>
                <w:noProof/>
              </w:rPr>
              <w:t xml:space="preserve">For </w:t>
            </w:r>
            <w:hyperlink r:id="rId8" w:anchor="_blank" w:history="1">
              <w:r w:rsidRPr="00F25D98">
                <w:rPr>
                  <w:rStyle w:val="Hyperlink"/>
                  <w:rFonts w:cs="Arial"/>
                  <w:b/>
                  <w:i/>
                  <w:noProof/>
                  <w:color w:val="FF0000"/>
                </w:rPr>
                <w:t>HE</w:t>
              </w:r>
              <w:bookmarkStart w:id="0" w:name="_Hlt497126619"/>
              <w:r w:rsidRPr="00F25D98">
                <w:rPr>
                  <w:rStyle w:val="Hyperlink"/>
                  <w:rFonts w:cs="Arial"/>
                  <w:b/>
                  <w:i/>
                  <w:noProof/>
                  <w:color w:val="FF0000"/>
                </w:rPr>
                <w:t>L</w:t>
              </w:r>
              <w:bookmarkEnd w:id="0"/>
              <w:r w:rsidRPr="00F25D98">
                <w:rPr>
                  <w:rStyle w:val="Hyperlink"/>
                  <w:rFonts w:cs="Arial"/>
                  <w:b/>
                  <w:i/>
                  <w:noProof/>
                  <w:color w:val="FF0000"/>
                </w:rPr>
                <w:t>P</w:t>
              </w:r>
            </w:hyperlink>
            <w:r w:rsidRPr="00F25D98">
              <w:rPr>
                <w:rFonts w:cs="Arial"/>
                <w:b/>
                <w:i/>
                <w:noProof/>
                <w:color w:val="FF0000"/>
              </w:rPr>
              <w:t xml:space="preserve"> </w:t>
            </w:r>
            <w:r w:rsidRPr="00F25D98">
              <w:rPr>
                <w:rFonts w:cs="Arial"/>
                <w:i/>
                <w:noProof/>
              </w:rPr>
              <w:t>on using this form</w:t>
            </w:r>
            <w:r>
              <w:rPr>
                <w:rFonts w:cs="Arial"/>
                <w:i/>
                <w:noProof/>
              </w:rPr>
              <w:t>: c</w:t>
            </w:r>
            <w:r w:rsidRPr="00F25D98">
              <w:rPr>
                <w:rFonts w:cs="Arial"/>
                <w:i/>
                <w:noProof/>
              </w:rPr>
              <w:t xml:space="preserve">omprehensive instructions can be found at </w:t>
            </w:r>
            <w:r>
              <w:rPr>
                <w:rFonts w:cs="Arial"/>
                <w:i/>
                <w:noProof/>
              </w:rPr>
              <w:br/>
            </w:r>
            <w:hyperlink r:id="rId9" w:history="1">
              <w:r>
                <w:rPr>
                  <w:rStyle w:val="Hyperlink"/>
                  <w:rFonts w:cs="Arial"/>
                  <w:i/>
                  <w:noProof/>
                </w:rPr>
                <w:t>https://www.3gpp.org/Change-Requests</w:t>
              </w:r>
            </w:hyperlink>
            <w:r w:rsidRPr="00F25D98">
              <w:rPr>
                <w:rFonts w:cs="Arial"/>
                <w:i/>
                <w:noProof/>
              </w:rPr>
              <w:t>.</w:t>
            </w:r>
          </w:p>
        </w:tc>
      </w:tr>
      <w:tr w:rsidR="00240F2C" w14:paraId="32E9A4AC" w14:textId="77777777" w:rsidTr="00794510">
        <w:tc>
          <w:tcPr>
            <w:tcW w:w="9641" w:type="dxa"/>
            <w:gridSpan w:val="9"/>
          </w:tcPr>
          <w:p w14:paraId="1A0AFF1C" w14:textId="77777777" w:rsidR="00240F2C" w:rsidRDefault="00240F2C" w:rsidP="00794510">
            <w:pPr>
              <w:pStyle w:val="CRCoverPage"/>
              <w:spacing w:after="0"/>
              <w:rPr>
                <w:noProof/>
                <w:sz w:val="8"/>
                <w:szCs w:val="8"/>
              </w:rPr>
            </w:pPr>
          </w:p>
        </w:tc>
      </w:tr>
    </w:tbl>
    <w:p w14:paraId="485F299C" w14:textId="77777777" w:rsidR="00240F2C" w:rsidRDefault="00240F2C" w:rsidP="00240F2C">
      <w:pPr>
        <w:rPr>
          <w:sz w:val="8"/>
          <w:szCs w:val="8"/>
        </w:rPr>
      </w:pPr>
    </w:p>
    <w:tbl>
      <w:tblPr>
        <w:tblW w:w="9639" w:type="dxa"/>
        <w:tblInd w:w="42" w:type="dxa"/>
        <w:tblLayout w:type="fixed"/>
        <w:tblCellMar>
          <w:left w:w="42" w:type="dxa"/>
          <w:right w:w="42" w:type="dxa"/>
        </w:tblCellMar>
        <w:tblLook w:val="0000" w:firstRow="0" w:lastRow="0" w:firstColumn="0" w:lastColumn="0" w:noHBand="0" w:noVBand="0"/>
      </w:tblPr>
      <w:tblGrid>
        <w:gridCol w:w="2835"/>
        <w:gridCol w:w="1418"/>
        <w:gridCol w:w="283"/>
        <w:gridCol w:w="709"/>
        <w:gridCol w:w="284"/>
        <w:gridCol w:w="2126"/>
        <w:gridCol w:w="283"/>
        <w:gridCol w:w="1418"/>
        <w:gridCol w:w="283"/>
      </w:tblGrid>
      <w:tr w:rsidR="00240F2C" w14:paraId="40E25E7B" w14:textId="77777777" w:rsidTr="00794510">
        <w:tc>
          <w:tcPr>
            <w:tcW w:w="2835" w:type="dxa"/>
          </w:tcPr>
          <w:p w14:paraId="05CC1852" w14:textId="77777777" w:rsidR="00240F2C" w:rsidRDefault="00240F2C" w:rsidP="00794510">
            <w:pPr>
              <w:pStyle w:val="CRCoverPage"/>
              <w:tabs>
                <w:tab w:val="right" w:pos="2751"/>
              </w:tabs>
              <w:spacing w:after="0"/>
              <w:rPr>
                <w:b/>
                <w:i/>
                <w:noProof/>
              </w:rPr>
            </w:pPr>
            <w:r>
              <w:rPr>
                <w:b/>
                <w:i/>
                <w:noProof/>
              </w:rPr>
              <w:t>Proposed change affects:</w:t>
            </w:r>
          </w:p>
        </w:tc>
        <w:tc>
          <w:tcPr>
            <w:tcW w:w="1418" w:type="dxa"/>
          </w:tcPr>
          <w:p w14:paraId="01CDC2AE" w14:textId="77777777" w:rsidR="00240F2C" w:rsidRDefault="00240F2C" w:rsidP="00794510">
            <w:pPr>
              <w:pStyle w:val="CRCoverPage"/>
              <w:spacing w:after="0"/>
              <w:jc w:val="right"/>
              <w:rPr>
                <w:noProof/>
              </w:rPr>
            </w:pPr>
            <w:r>
              <w:rPr>
                <w:noProof/>
              </w:rPr>
              <w:t>UICC apps</w:t>
            </w:r>
          </w:p>
        </w:tc>
        <w:tc>
          <w:tcPr>
            <w:tcW w:w="283" w:type="dxa"/>
            <w:tcBorders>
              <w:top w:val="single" w:sz="6" w:space="0" w:color="000000"/>
              <w:left w:val="single" w:sz="6" w:space="0" w:color="000000"/>
              <w:bottom w:val="single" w:sz="6" w:space="0" w:color="000000"/>
              <w:right w:val="single" w:sz="6" w:space="0" w:color="000000"/>
            </w:tcBorders>
            <w:shd w:val="pct25" w:color="FFFF00" w:fill="auto"/>
          </w:tcPr>
          <w:p w14:paraId="4DB24C3A" w14:textId="77777777" w:rsidR="00240F2C" w:rsidRDefault="00240F2C" w:rsidP="00794510">
            <w:pPr>
              <w:pStyle w:val="CRCoverPage"/>
              <w:spacing w:after="0"/>
              <w:jc w:val="center"/>
              <w:rPr>
                <w:b/>
                <w:caps/>
                <w:noProof/>
              </w:rPr>
            </w:pPr>
          </w:p>
        </w:tc>
        <w:tc>
          <w:tcPr>
            <w:tcW w:w="709" w:type="dxa"/>
            <w:tcBorders>
              <w:left w:val="single" w:sz="4" w:space="0" w:color="auto"/>
            </w:tcBorders>
          </w:tcPr>
          <w:p w14:paraId="4C231DB2" w14:textId="77777777" w:rsidR="00240F2C" w:rsidRDefault="00240F2C" w:rsidP="00794510">
            <w:pPr>
              <w:pStyle w:val="CRCoverPage"/>
              <w:spacing w:after="0"/>
              <w:jc w:val="right"/>
              <w:rPr>
                <w:noProof/>
                <w:u w:val="single"/>
              </w:rPr>
            </w:pPr>
            <w:r>
              <w:rPr>
                <w:noProof/>
              </w:rPr>
              <w:t>ME</w:t>
            </w:r>
          </w:p>
        </w:tc>
        <w:tc>
          <w:tcPr>
            <w:tcW w:w="284" w:type="dxa"/>
            <w:tcBorders>
              <w:top w:val="single" w:sz="6" w:space="0" w:color="auto"/>
              <w:left w:val="single" w:sz="6" w:space="0" w:color="auto"/>
              <w:bottom w:val="single" w:sz="6" w:space="0" w:color="auto"/>
              <w:right w:val="single" w:sz="6" w:space="0" w:color="auto"/>
            </w:tcBorders>
            <w:shd w:val="pct25" w:color="FFFF00" w:fill="auto"/>
          </w:tcPr>
          <w:p w14:paraId="7A371139" w14:textId="77777777" w:rsidR="00240F2C" w:rsidRDefault="00240F2C" w:rsidP="00794510">
            <w:pPr>
              <w:pStyle w:val="CRCoverPage"/>
              <w:spacing w:after="0"/>
              <w:jc w:val="center"/>
              <w:rPr>
                <w:b/>
                <w:caps/>
                <w:noProof/>
              </w:rPr>
            </w:pPr>
            <w:r>
              <w:rPr>
                <w:b/>
                <w:caps/>
                <w:noProof/>
              </w:rPr>
              <w:t>x</w:t>
            </w:r>
          </w:p>
        </w:tc>
        <w:tc>
          <w:tcPr>
            <w:tcW w:w="2126" w:type="dxa"/>
          </w:tcPr>
          <w:p w14:paraId="2D9CB690" w14:textId="77777777" w:rsidR="00240F2C" w:rsidRDefault="00240F2C" w:rsidP="00794510">
            <w:pPr>
              <w:pStyle w:val="CRCoverPage"/>
              <w:spacing w:after="0"/>
              <w:jc w:val="right"/>
              <w:rPr>
                <w:noProof/>
                <w:u w:val="single"/>
              </w:rPr>
            </w:pPr>
            <w:r>
              <w:rPr>
                <w:noProof/>
              </w:rPr>
              <w:t>Radio Access Network</w:t>
            </w:r>
          </w:p>
        </w:tc>
        <w:tc>
          <w:tcPr>
            <w:tcW w:w="283" w:type="dxa"/>
            <w:tcBorders>
              <w:top w:val="single" w:sz="4" w:space="0" w:color="auto"/>
              <w:left w:val="single" w:sz="4" w:space="0" w:color="auto"/>
              <w:bottom w:val="single" w:sz="4" w:space="0" w:color="auto"/>
              <w:right w:val="single" w:sz="4" w:space="0" w:color="auto"/>
            </w:tcBorders>
            <w:shd w:val="pct25" w:color="FFFF00" w:fill="auto"/>
          </w:tcPr>
          <w:p w14:paraId="701479B7" w14:textId="77777777" w:rsidR="00240F2C" w:rsidRDefault="00240F2C" w:rsidP="00794510">
            <w:pPr>
              <w:pStyle w:val="CRCoverPage"/>
              <w:spacing w:after="0"/>
              <w:jc w:val="center"/>
              <w:rPr>
                <w:b/>
                <w:caps/>
                <w:noProof/>
              </w:rPr>
            </w:pPr>
          </w:p>
        </w:tc>
        <w:tc>
          <w:tcPr>
            <w:tcW w:w="1418" w:type="dxa"/>
            <w:tcBorders>
              <w:left w:val="nil"/>
            </w:tcBorders>
          </w:tcPr>
          <w:p w14:paraId="5C8E65A7" w14:textId="77777777" w:rsidR="00240F2C" w:rsidRDefault="00240F2C" w:rsidP="00794510">
            <w:pPr>
              <w:pStyle w:val="CRCoverPage"/>
              <w:spacing w:after="0"/>
              <w:jc w:val="right"/>
              <w:rPr>
                <w:noProof/>
              </w:rPr>
            </w:pPr>
            <w:r>
              <w:rPr>
                <w:noProof/>
              </w:rPr>
              <w:t>Core Network</w:t>
            </w:r>
          </w:p>
        </w:tc>
        <w:tc>
          <w:tcPr>
            <w:tcW w:w="283" w:type="dxa"/>
            <w:tcBorders>
              <w:top w:val="single" w:sz="6" w:space="0" w:color="auto"/>
              <w:left w:val="single" w:sz="6" w:space="0" w:color="auto"/>
              <w:bottom w:val="single" w:sz="6" w:space="0" w:color="auto"/>
              <w:right w:val="single" w:sz="6" w:space="0" w:color="auto"/>
            </w:tcBorders>
            <w:shd w:val="pct25" w:color="FFFF00" w:fill="auto"/>
          </w:tcPr>
          <w:p w14:paraId="5DDEA164" w14:textId="77777777" w:rsidR="00240F2C" w:rsidRDefault="00240F2C" w:rsidP="00794510">
            <w:pPr>
              <w:pStyle w:val="CRCoverPage"/>
              <w:spacing w:after="0"/>
              <w:jc w:val="center"/>
              <w:rPr>
                <w:b/>
                <w:bCs/>
                <w:caps/>
                <w:noProof/>
              </w:rPr>
            </w:pPr>
            <w:r>
              <w:rPr>
                <w:b/>
                <w:bCs/>
                <w:caps/>
                <w:noProof/>
              </w:rPr>
              <w:t>x</w:t>
            </w:r>
          </w:p>
        </w:tc>
      </w:tr>
    </w:tbl>
    <w:p w14:paraId="474F76C4" w14:textId="77777777" w:rsidR="00240F2C" w:rsidRDefault="00240F2C" w:rsidP="00240F2C">
      <w:pPr>
        <w:rPr>
          <w:sz w:val="8"/>
          <w:szCs w:val="8"/>
        </w:rPr>
      </w:pPr>
    </w:p>
    <w:tbl>
      <w:tblPr>
        <w:tblW w:w="9640" w:type="dxa"/>
        <w:tblInd w:w="42" w:type="dxa"/>
        <w:tblLayout w:type="fixed"/>
        <w:tblCellMar>
          <w:left w:w="42" w:type="dxa"/>
          <w:right w:w="42" w:type="dxa"/>
        </w:tblCellMar>
        <w:tblLook w:val="0000" w:firstRow="0" w:lastRow="0" w:firstColumn="0" w:lastColumn="0" w:noHBand="0" w:noVBand="0"/>
      </w:tblPr>
      <w:tblGrid>
        <w:gridCol w:w="1843"/>
        <w:gridCol w:w="851"/>
        <w:gridCol w:w="284"/>
        <w:gridCol w:w="284"/>
        <w:gridCol w:w="567"/>
        <w:gridCol w:w="1700"/>
        <w:gridCol w:w="567"/>
        <w:gridCol w:w="143"/>
        <w:gridCol w:w="281"/>
        <w:gridCol w:w="993"/>
        <w:gridCol w:w="2127"/>
      </w:tblGrid>
      <w:tr w:rsidR="00240F2C" w14:paraId="6E06C20E" w14:textId="77777777" w:rsidTr="00794510">
        <w:tc>
          <w:tcPr>
            <w:tcW w:w="9640" w:type="dxa"/>
            <w:gridSpan w:val="11"/>
          </w:tcPr>
          <w:p w14:paraId="4E8C0E20" w14:textId="77777777" w:rsidR="00240F2C" w:rsidRDefault="00240F2C" w:rsidP="00794510">
            <w:pPr>
              <w:pStyle w:val="CRCoverPage"/>
              <w:spacing w:after="0"/>
              <w:rPr>
                <w:noProof/>
                <w:sz w:val="8"/>
                <w:szCs w:val="8"/>
              </w:rPr>
            </w:pPr>
          </w:p>
        </w:tc>
      </w:tr>
      <w:tr w:rsidR="00240F2C" w14:paraId="78146EC4" w14:textId="77777777" w:rsidTr="00794510">
        <w:tc>
          <w:tcPr>
            <w:tcW w:w="1843" w:type="dxa"/>
            <w:tcBorders>
              <w:top w:val="single" w:sz="4" w:space="0" w:color="auto"/>
              <w:left w:val="single" w:sz="4" w:space="0" w:color="auto"/>
            </w:tcBorders>
          </w:tcPr>
          <w:p w14:paraId="144F8A86" w14:textId="77777777" w:rsidR="00240F2C" w:rsidRDefault="00240F2C" w:rsidP="00794510">
            <w:pPr>
              <w:pStyle w:val="CRCoverPage"/>
              <w:tabs>
                <w:tab w:val="right" w:pos="1759"/>
              </w:tabs>
              <w:spacing w:after="0"/>
              <w:rPr>
                <w:b/>
                <w:i/>
                <w:noProof/>
              </w:rPr>
            </w:pPr>
            <w:r>
              <w:rPr>
                <w:b/>
                <w:i/>
                <w:noProof/>
              </w:rPr>
              <w:t>Title:</w:t>
            </w:r>
            <w:r>
              <w:rPr>
                <w:b/>
                <w:i/>
                <w:noProof/>
              </w:rPr>
              <w:tab/>
            </w:r>
          </w:p>
        </w:tc>
        <w:tc>
          <w:tcPr>
            <w:tcW w:w="7797" w:type="dxa"/>
            <w:gridSpan w:val="10"/>
            <w:tcBorders>
              <w:top w:val="single" w:sz="4" w:space="0" w:color="auto"/>
              <w:right w:val="single" w:sz="4" w:space="0" w:color="auto"/>
            </w:tcBorders>
            <w:shd w:val="pct30" w:color="FFFF00" w:fill="auto"/>
          </w:tcPr>
          <w:p w14:paraId="4A81FEAF" w14:textId="77777777" w:rsidR="00240F2C" w:rsidRDefault="00240F2C" w:rsidP="00794510">
            <w:pPr>
              <w:pStyle w:val="CRCoverPage"/>
              <w:spacing w:after="0"/>
              <w:ind w:left="100"/>
              <w:rPr>
                <w:noProof/>
              </w:rPr>
            </w:pPr>
            <w:r>
              <w:fldChar w:fldCharType="begin"/>
            </w:r>
            <w:r>
              <w:instrText xml:space="preserve"> DOCPROPERTY  CrTitle  \* MERGEFORMAT </w:instrText>
            </w:r>
            <w:r>
              <w:fldChar w:fldCharType="separate"/>
            </w:r>
            <w:r>
              <w:t>Corrections to b=AS calculations and SDP examples for IVAS</w:t>
            </w:r>
            <w:r>
              <w:fldChar w:fldCharType="end"/>
            </w:r>
          </w:p>
        </w:tc>
      </w:tr>
      <w:tr w:rsidR="00240F2C" w14:paraId="6AC3F454" w14:textId="77777777" w:rsidTr="00794510">
        <w:tc>
          <w:tcPr>
            <w:tcW w:w="1843" w:type="dxa"/>
            <w:tcBorders>
              <w:left w:val="single" w:sz="4" w:space="0" w:color="auto"/>
            </w:tcBorders>
          </w:tcPr>
          <w:p w14:paraId="42EA4452" w14:textId="77777777" w:rsidR="00240F2C" w:rsidRDefault="00240F2C" w:rsidP="00794510">
            <w:pPr>
              <w:pStyle w:val="CRCoverPage"/>
              <w:spacing w:after="0"/>
              <w:rPr>
                <w:b/>
                <w:i/>
                <w:noProof/>
                <w:sz w:val="8"/>
                <w:szCs w:val="8"/>
              </w:rPr>
            </w:pPr>
          </w:p>
        </w:tc>
        <w:tc>
          <w:tcPr>
            <w:tcW w:w="7797" w:type="dxa"/>
            <w:gridSpan w:val="10"/>
            <w:tcBorders>
              <w:right w:val="single" w:sz="4" w:space="0" w:color="auto"/>
            </w:tcBorders>
          </w:tcPr>
          <w:p w14:paraId="304BE604" w14:textId="77777777" w:rsidR="00240F2C" w:rsidRDefault="00240F2C" w:rsidP="00794510">
            <w:pPr>
              <w:pStyle w:val="CRCoverPage"/>
              <w:spacing w:after="0"/>
              <w:rPr>
                <w:noProof/>
                <w:sz w:val="8"/>
                <w:szCs w:val="8"/>
              </w:rPr>
            </w:pPr>
          </w:p>
        </w:tc>
      </w:tr>
      <w:tr w:rsidR="00240F2C" w14:paraId="6742A6FC" w14:textId="77777777" w:rsidTr="00794510">
        <w:tc>
          <w:tcPr>
            <w:tcW w:w="1843" w:type="dxa"/>
            <w:tcBorders>
              <w:left w:val="single" w:sz="4" w:space="0" w:color="auto"/>
            </w:tcBorders>
          </w:tcPr>
          <w:p w14:paraId="7A81224A" w14:textId="77777777" w:rsidR="00240F2C" w:rsidRDefault="00240F2C" w:rsidP="00794510">
            <w:pPr>
              <w:pStyle w:val="CRCoverPage"/>
              <w:tabs>
                <w:tab w:val="right" w:pos="1759"/>
              </w:tabs>
              <w:spacing w:after="0"/>
              <w:rPr>
                <w:b/>
                <w:i/>
                <w:noProof/>
              </w:rPr>
            </w:pPr>
            <w:r>
              <w:rPr>
                <w:b/>
                <w:i/>
                <w:noProof/>
              </w:rPr>
              <w:t>Source to WG:</w:t>
            </w:r>
          </w:p>
        </w:tc>
        <w:tc>
          <w:tcPr>
            <w:tcW w:w="7797" w:type="dxa"/>
            <w:gridSpan w:val="10"/>
            <w:tcBorders>
              <w:right w:val="single" w:sz="4" w:space="0" w:color="auto"/>
            </w:tcBorders>
            <w:shd w:val="pct30" w:color="FFFF00" w:fill="auto"/>
          </w:tcPr>
          <w:p w14:paraId="470D60AD" w14:textId="77777777" w:rsidR="00240F2C" w:rsidRDefault="00240F2C" w:rsidP="00794510">
            <w:pPr>
              <w:pStyle w:val="CRCoverPage"/>
              <w:spacing w:after="0"/>
              <w:ind w:left="100"/>
              <w:rPr>
                <w:noProof/>
              </w:rPr>
            </w:pPr>
            <w:r>
              <w:fldChar w:fldCharType="begin"/>
            </w:r>
            <w:r>
              <w:instrText xml:space="preserve"> DOCPROPERTY  SourceIfWg  \* MERGEFORMAT </w:instrText>
            </w:r>
            <w:r>
              <w:fldChar w:fldCharType="separate"/>
            </w:r>
            <w:r>
              <w:rPr>
                <w:noProof/>
              </w:rPr>
              <w:t>Nokia</w:t>
            </w:r>
            <w:r>
              <w:rPr>
                <w:noProof/>
              </w:rPr>
              <w:fldChar w:fldCharType="end"/>
            </w:r>
          </w:p>
        </w:tc>
      </w:tr>
      <w:tr w:rsidR="00240F2C" w14:paraId="1CF53DDA" w14:textId="77777777" w:rsidTr="00794510">
        <w:tc>
          <w:tcPr>
            <w:tcW w:w="1843" w:type="dxa"/>
            <w:tcBorders>
              <w:left w:val="single" w:sz="4" w:space="0" w:color="auto"/>
            </w:tcBorders>
          </w:tcPr>
          <w:p w14:paraId="030CFF19" w14:textId="77777777" w:rsidR="00240F2C" w:rsidRDefault="00240F2C" w:rsidP="00794510">
            <w:pPr>
              <w:pStyle w:val="CRCoverPage"/>
              <w:tabs>
                <w:tab w:val="right" w:pos="1759"/>
              </w:tabs>
              <w:spacing w:after="0"/>
              <w:rPr>
                <w:b/>
                <w:i/>
                <w:noProof/>
              </w:rPr>
            </w:pPr>
            <w:r>
              <w:rPr>
                <w:b/>
                <w:i/>
                <w:noProof/>
              </w:rPr>
              <w:t>Source to TSG:</w:t>
            </w:r>
          </w:p>
        </w:tc>
        <w:tc>
          <w:tcPr>
            <w:tcW w:w="7797" w:type="dxa"/>
            <w:gridSpan w:val="10"/>
            <w:tcBorders>
              <w:right w:val="single" w:sz="4" w:space="0" w:color="auto"/>
            </w:tcBorders>
            <w:shd w:val="pct30" w:color="FFFF00" w:fill="auto"/>
          </w:tcPr>
          <w:p w14:paraId="24A304A0" w14:textId="77777777" w:rsidR="00240F2C" w:rsidRDefault="00240F2C" w:rsidP="00794510">
            <w:pPr>
              <w:pStyle w:val="CRCoverPage"/>
              <w:spacing w:after="0"/>
              <w:ind w:left="100"/>
              <w:rPr>
                <w:noProof/>
              </w:rPr>
            </w:pPr>
            <w:r>
              <w:t>S4</w:t>
            </w:r>
            <w:r>
              <w:fldChar w:fldCharType="begin"/>
            </w:r>
            <w:r>
              <w:instrText xml:space="preserve"> DOCPROPERTY  SourceIfTsg  \* MERGEFORMAT </w:instrText>
            </w:r>
            <w:r>
              <w:fldChar w:fldCharType="separate"/>
            </w:r>
            <w:r>
              <w:fldChar w:fldCharType="end"/>
            </w:r>
          </w:p>
        </w:tc>
      </w:tr>
      <w:tr w:rsidR="00240F2C" w14:paraId="6CF84C7B" w14:textId="77777777" w:rsidTr="00794510">
        <w:tc>
          <w:tcPr>
            <w:tcW w:w="1843" w:type="dxa"/>
            <w:tcBorders>
              <w:left w:val="single" w:sz="4" w:space="0" w:color="auto"/>
            </w:tcBorders>
          </w:tcPr>
          <w:p w14:paraId="0752A8DE" w14:textId="77777777" w:rsidR="00240F2C" w:rsidRDefault="00240F2C" w:rsidP="00794510">
            <w:pPr>
              <w:pStyle w:val="CRCoverPage"/>
              <w:spacing w:after="0"/>
              <w:rPr>
                <w:b/>
                <w:i/>
                <w:noProof/>
                <w:sz w:val="8"/>
                <w:szCs w:val="8"/>
              </w:rPr>
            </w:pPr>
          </w:p>
        </w:tc>
        <w:tc>
          <w:tcPr>
            <w:tcW w:w="7797" w:type="dxa"/>
            <w:gridSpan w:val="10"/>
            <w:tcBorders>
              <w:right w:val="single" w:sz="4" w:space="0" w:color="auto"/>
            </w:tcBorders>
          </w:tcPr>
          <w:p w14:paraId="092509DE" w14:textId="77777777" w:rsidR="00240F2C" w:rsidRDefault="00240F2C" w:rsidP="00794510">
            <w:pPr>
              <w:pStyle w:val="CRCoverPage"/>
              <w:spacing w:after="0"/>
              <w:rPr>
                <w:noProof/>
                <w:sz w:val="8"/>
                <w:szCs w:val="8"/>
              </w:rPr>
            </w:pPr>
          </w:p>
        </w:tc>
      </w:tr>
      <w:tr w:rsidR="00240F2C" w14:paraId="599C9746" w14:textId="77777777" w:rsidTr="00794510">
        <w:tc>
          <w:tcPr>
            <w:tcW w:w="1843" w:type="dxa"/>
            <w:tcBorders>
              <w:left w:val="single" w:sz="4" w:space="0" w:color="auto"/>
            </w:tcBorders>
          </w:tcPr>
          <w:p w14:paraId="0C9B0BCA" w14:textId="77777777" w:rsidR="00240F2C" w:rsidRDefault="00240F2C" w:rsidP="00794510">
            <w:pPr>
              <w:pStyle w:val="CRCoverPage"/>
              <w:tabs>
                <w:tab w:val="right" w:pos="1759"/>
              </w:tabs>
              <w:spacing w:after="0"/>
              <w:rPr>
                <w:b/>
                <w:i/>
                <w:noProof/>
              </w:rPr>
            </w:pPr>
            <w:r>
              <w:rPr>
                <w:b/>
                <w:i/>
                <w:noProof/>
              </w:rPr>
              <w:t>Work item code:</w:t>
            </w:r>
          </w:p>
        </w:tc>
        <w:tc>
          <w:tcPr>
            <w:tcW w:w="3686" w:type="dxa"/>
            <w:gridSpan w:val="5"/>
            <w:shd w:val="pct30" w:color="FFFF00" w:fill="auto"/>
          </w:tcPr>
          <w:p w14:paraId="331FF6A9" w14:textId="77777777" w:rsidR="00240F2C" w:rsidRDefault="00240F2C" w:rsidP="00794510">
            <w:pPr>
              <w:pStyle w:val="CRCoverPage"/>
              <w:spacing w:after="0"/>
              <w:ind w:left="100"/>
              <w:rPr>
                <w:noProof/>
              </w:rPr>
            </w:pPr>
            <w:r>
              <w:fldChar w:fldCharType="begin"/>
            </w:r>
            <w:r>
              <w:instrText xml:space="preserve"> DOCPROPERTY  RelatedWis  \* MERGEFORMAT </w:instrText>
            </w:r>
            <w:r>
              <w:fldChar w:fldCharType="separate"/>
            </w:r>
            <w:r>
              <w:rPr>
                <w:noProof/>
              </w:rPr>
              <w:t>IVAS_Codec</w:t>
            </w:r>
            <w:r>
              <w:rPr>
                <w:noProof/>
              </w:rPr>
              <w:fldChar w:fldCharType="end"/>
            </w:r>
          </w:p>
        </w:tc>
        <w:tc>
          <w:tcPr>
            <w:tcW w:w="567" w:type="dxa"/>
            <w:tcBorders>
              <w:left w:val="nil"/>
            </w:tcBorders>
          </w:tcPr>
          <w:p w14:paraId="6C4686A9" w14:textId="77777777" w:rsidR="00240F2C" w:rsidRDefault="00240F2C" w:rsidP="00794510">
            <w:pPr>
              <w:pStyle w:val="CRCoverPage"/>
              <w:spacing w:after="0"/>
              <w:ind w:right="100"/>
              <w:rPr>
                <w:noProof/>
              </w:rPr>
            </w:pPr>
          </w:p>
        </w:tc>
        <w:tc>
          <w:tcPr>
            <w:tcW w:w="1417" w:type="dxa"/>
            <w:gridSpan w:val="3"/>
            <w:tcBorders>
              <w:left w:val="nil"/>
            </w:tcBorders>
          </w:tcPr>
          <w:p w14:paraId="68A8F65B" w14:textId="77777777" w:rsidR="00240F2C" w:rsidRDefault="00240F2C" w:rsidP="00794510">
            <w:pPr>
              <w:pStyle w:val="CRCoverPage"/>
              <w:spacing w:after="0"/>
              <w:jc w:val="right"/>
              <w:rPr>
                <w:noProof/>
              </w:rPr>
            </w:pPr>
            <w:r>
              <w:rPr>
                <w:b/>
                <w:i/>
                <w:noProof/>
              </w:rPr>
              <w:t>Date:</w:t>
            </w:r>
          </w:p>
        </w:tc>
        <w:tc>
          <w:tcPr>
            <w:tcW w:w="2127" w:type="dxa"/>
            <w:tcBorders>
              <w:right w:val="single" w:sz="4" w:space="0" w:color="auto"/>
            </w:tcBorders>
            <w:shd w:val="pct30" w:color="FFFF00" w:fill="auto"/>
          </w:tcPr>
          <w:p w14:paraId="34FFEFBB" w14:textId="77777777" w:rsidR="00240F2C" w:rsidRDefault="00240F2C" w:rsidP="00794510">
            <w:pPr>
              <w:pStyle w:val="CRCoverPage"/>
              <w:spacing w:after="0"/>
              <w:ind w:left="100"/>
              <w:rPr>
                <w:noProof/>
              </w:rPr>
            </w:pPr>
            <w:r>
              <w:fldChar w:fldCharType="begin"/>
            </w:r>
            <w:r>
              <w:instrText xml:space="preserve"> DOCPROPERTY  ResDate  \* MERGEFORMAT </w:instrText>
            </w:r>
            <w:r>
              <w:fldChar w:fldCharType="separate"/>
            </w:r>
            <w:r>
              <w:rPr>
                <w:noProof/>
              </w:rPr>
              <w:t>2025-11-20</w:t>
            </w:r>
            <w:r>
              <w:rPr>
                <w:noProof/>
              </w:rPr>
              <w:fldChar w:fldCharType="end"/>
            </w:r>
          </w:p>
        </w:tc>
      </w:tr>
      <w:tr w:rsidR="00240F2C" w14:paraId="737FE4E5" w14:textId="77777777" w:rsidTr="00794510">
        <w:tc>
          <w:tcPr>
            <w:tcW w:w="1843" w:type="dxa"/>
            <w:tcBorders>
              <w:left w:val="single" w:sz="4" w:space="0" w:color="auto"/>
            </w:tcBorders>
          </w:tcPr>
          <w:p w14:paraId="67643710" w14:textId="77777777" w:rsidR="00240F2C" w:rsidRDefault="00240F2C" w:rsidP="00794510">
            <w:pPr>
              <w:pStyle w:val="CRCoverPage"/>
              <w:spacing w:after="0"/>
              <w:rPr>
                <w:b/>
                <w:i/>
                <w:noProof/>
                <w:sz w:val="8"/>
                <w:szCs w:val="8"/>
              </w:rPr>
            </w:pPr>
          </w:p>
        </w:tc>
        <w:tc>
          <w:tcPr>
            <w:tcW w:w="1986" w:type="dxa"/>
            <w:gridSpan w:val="4"/>
          </w:tcPr>
          <w:p w14:paraId="0AA14A77" w14:textId="77777777" w:rsidR="00240F2C" w:rsidRDefault="00240F2C" w:rsidP="00794510">
            <w:pPr>
              <w:pStyle w:val="CRCoverPage"/>
              <w:spacing w:after="0"/>
              <w:rPr>
                <w:noProof/>
                <w:sz w:val="8"/>
                <w:szCs w:val="8"/>
              </w:rPr>
            </w:pPr>
          </w:p>
        </w:tc>
        <w:tc>
          <w:tcPr>
            <w:tcW w:w="2267" w:type="dxa"/>
            <w:gridSpan w:val="2"/>
          </w:tcPr>
          <w:p w14:paraId="68B26F0D" w14:textId="77777777" w:rsidR="00240F2C" w:rsidRDefault="00240F2C" w:rsidP="00794510">
            <w:pPr>
              <w:pStyle w:val="CRCoverPage"/>
              <w:spacing w:after="0"/>
              <w:rPr>
                <w:noProof/>
                <w:sz w:val="8"/>
                <w:szCs w:val="8"/>
              </w:rPr>
            </w:pPr>
          </w:p>
        </w:tc>
        <w:tc>
          <w:tcPr>
            <w:tcW w:w="1417" w:type="dxa"/>
            <w:gridSpan w:val="3"/>
          </w:tcPr>
          <w:p w14:paraId="205B2BED" w14:textId="77777777" w:rsidR="00240F2C" w:rsidRDefault="00240F2C" w:rsidP="00794510">
            <w:pPr>
              <w:pStyle w:val="CRCoverPage"/>
              <w:spacing w:after="0"/>
              <w:rPr>
                <w:noProof/>
                <w:sz w:val="8"/>
                <w:szCs w:val="8"/>
              </w:rPr>
            </w:pPr>
          </w:p>
        </w:tc>
        <w:tc>
          <w:tcPr>
            <w:tcW w:w="2127" w:type="dxa"/>
            <w:tcBorders>
              <w:right w:val="single" w:sz="4" w:space="0" w:color="auto"/>
            </w:tcBorders>
          </w:tcPr>
          <w:p w14:paraId="64B0F3A5" w14:textId="77777777" w:rsidR="00240F2C" w:rsidRDefault="00240F2C" w:rsidP="00794510">
            <w:pPr>
              <w:pStyle w:val="CRCoverPage"/>
              <w:spacing w:after="0"/>
              <w:rPr>
                <w:noProof/>
                <w:sz w:val="8"/>
                <w:szCs w:val="8"/>
              </w:rPr>
            </w:pPr>
          </w:p>
        </w:tc>
      </w:tr>
      <w:tr w:rsidR="00240F2C" w14:paraId="4D8C11FF" w14:textId="77777777" w:rsidTr="00794510">
        <w:trPr>
          <w:cantSplit/>
        </w:trPr>
        <w:tc>
          <w:tcPr>
            <w:tcW w:w="1843" w:type="dxa"/>
            <w:tcBorders>
              <w:left w:val="single" w:sz="4" w:space="0" w:color="auto"/>
            </w:tcBorders>
          </w:tcPr>
          <w:p w14:paraId="0C7D0ADF" w14:textId="77777777" w:rsidR="00240F2C" w:rsidRDefault="00240F2C" w:rsidP="00794510">
            <w:pPr>
              <w:pStyle w:val="CRCoverPage"/>
              <w:tabs>
                <w:tab w:val="right" w:pos="1759"/>
              </w:tabs>
              <w:spacing w:after="0"/>
              <w:rPr>
                <w:b/>
                <w:i/>
                <w:noProof/>
              </w:rPr>
            </w:pPr>
            <w:r>
              <w:rPr>
                <w:b/>
                <w:i/>
                <w:noProof/>
              </w:rPr>
              <w:t>Category:</w:t>
            </w:r>
          </w:p>
        </w:tc>
        <w:tc>
          <w:tcPr>
            <w:tcW w:w="851" w:type="dxa"/>
            <w:shd w:val="pct30" w:color="FFFF00" w:fill="auto"/>
          </w:tcPr>
          <w:p w14:paraId="3416D338" w14:textId="77777777" w:rsidR="00240F2C" w:rsidRDefault="00240F2C" w:rsidP="00794510">
            <w:pPr>
              <w:pStyle w:val="CRCoverPage"/>
              <w:spacing w:after="0"/>
              <w:ind w:left="100" w:right="-609"/>
              <w:rPr>
                <w:b/>
                <w:noProof/>
              </w:rPr>
            </w:pPr>
            <w:r>
              <w:fldChar w:fldCharType="begin"/>
            </w:r>
            <w:r>
              <w:instrText xml:space="preserve"> DOCPROPERTY  Cat  \* MERGEFORMAT </w:instrText>
            </w:r>
            <w:r>
              <w:fldChar w:fldCharType="separate"/>
            </w:r>
            <w:r>
              <w:rPr>
                <w:b/>
                <w:noProof/>
              </w:rPr>
              <w:t>A</w:t>
            </w:r>
            <w:r>
              <w:rPr>
                <w:b/>
                <w:noProof/>
              </w:rPr>
              <w:fldChar w:fldCharType="end"/>
            </w:r>
          </w:p>
        </w:tc>
        <w:tc>
          <w:tcPr>
            <w:tcW w:w="3402" w:type="dxa"/>
            <w:gridSpan w:val="5"/>
            <w:tcBorders>
              <w:left w:val="nil"/>
            </w:tcBorders>
          </w:tcPr>
          <w:p w14:paraId="6AB1ECC0" w14:textId="77777777" w:rsidR="00240F2C" w:rsidRDefault="00240F2C" w:rsidP="00794510">
            <w:pPr>
              <w:pStyle w:val="CRCoverPage"/>
              <w:spacing w:after="0"/>
              <w:rPr>
                <w:noProof/>
              </w:rPr>
            </w:pPr>
          </w:p>
        </w:tc>
        <w:tc>
          <w:tcPr>
            <w:tcW w:w="1417" w:type="dxa"/>
            <w:gridSpan w:val="3"/>
            <w:tcBorders>
              <w:left w:val="nil"/>
            </w:tcBorders>
          </w:tcPr>
          <w:p w14:paraId="46D460AF" w14:textId="77777777" w:rsidR="00240F2C" w:rsidRDefault="00240F2C" w:rsidP="00794510">
            <w:pPr>
              <w:pStyle w:val="CRCoverPage"/>
              <w:spacing w:after="0"/>
              <w:jc w:val="right"/>
              <w:rPr>
                <w:b/>
                <w:i/>
                <w:noProof/>
              </w:rPr>
            </w:pPr>
            <w:r>
              <w:rPr>
                <w:b/>
                <w:i/>
                <w:noProof/>
              </w:rPr>
              <w:t>Release:</w:t>
            </w:r>
          </w:p>
        </w:tc>
        <w:tc>
          <w:tcPr>
            <w:tcW w:w="2127" w:type="dxa"/>
            <w:tcBorders>
              <w:right w:val="single" w:sz="4" w:space="0" w:color="auto"/>
            </w:tcBorders>
            <w:shd w:val="pct30" w:color="FFFF00" w:fill="auto"/>
          </w:tcPr>
          <w:p w14:paraId="5C8DF8BB" w14:textId="77777777" w:rsidR="00240F2C" w:rsidRDefault="00240F2C" w:rsidP="00794510">
            <w:pPr>
              <w:pStyle w:val="CRCoverPage"/>
              <w:spacing w:after="0"/>
              <w:ind w:left="100"/>
              <w:rPr>
                <w:noProof/>
              </w:rPr>
            </w:pPr>
            <w:r>
              <w:fldChar w:fldCharType="begin"/>
            </w:r>
            <w:r>
              <w:instrText xml:space="preserve"> DOCPROPERTY  Release  \* MERGEFORMAT </w:instrText>
            </w:r>
            <w:r>
              <w:fldChar w:fldCharType="separate"/>
            </w:r>
            <w:r>
              <w:rPr>
                <w:noProof/>
              </w:rPr>
              <w:t>Rel-19</w:t>
            </w:r>
            <w:r>
              <w:rPr>
                <w:noProof/>
              </w:rPr>
              <w:fldChar w:fldCharType="end"/>
            </w:r>
          </w:p>
        </w:tc>
      </w:tr>
      <w:tr w:rsidR="00240F2C" w14:paraId="1C493891" w14:textId="77777777" w:rsidTr="00794510">
        <w:tc>
          <w:tcPr>
            <w:tcW w:w="1843" w:type="dxa"/>
            <w:tcBorders>
              <w:left w:val="single" w:sz="4" w:space="0" w:color="auto"/>
              <w:bottom w:val="single" w:sz="4" w:space="0" w:color="auto"/>
            </w:tcBorders>
          </w:tcPr>
          <w:p w14:paraId="119B4B57" w14:textId="77777777" w:rsidR="00240F2C" w:rsidRDefault="00240F2C" w:rsidP="00794510">
            <w:pPr>
              <w:pStyle w:val="CRCoverPage"/>
              <w:spacing w:after="0"/>
              <w:rPr>
                <w:b/>
                <w:i/>
                <w:noProof/>
              </w:rPr>
            </w:pPr>
          </w:p>
        </w:tc>
        <w:tc>
          <w:tcPr>
            <w:tcW w:w="4677" w:type="dxa"/>
            <w:gridSpan w:val="8"/>
            <w:tcBorders>
              <w:bottom w:val="single" w:sz="4" w:space="0" w:color="auto"/>
            </w:tcBorders>
          </w:tcPr>
          <w:p w14:paraId="0DA60B12" w14:textId="77777777" w:rsidR="00240F2C" w:rsidRDefault="00240F2C" w:rsidP="00794510">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categories:</w:t>
            </w:r>
            <w:r>
              <w:rPr>
                <w:b/>
                <w:i/>
                <w:noProof/>
                <w:sz w:val="18"/>
              </w:rPr>
              <w:br/>
              <w:t>F</w:t>
            </w:r>
            <w:r>
              <w:rPr>
                <w:i/>
                <w:noProof/>
                <w:sz w:val="18"/>
              </w:rPr>
              <w:t xml:space="preserve">  (correction)</w:t>
            </w:r>
            <w:r>
              <w:rPr>
                <w:i/>
                <w:noProof/>
                <w:sz w:val="18"/>
              </w:rPr>
              <w:br/>
            </w:r>
            <w:r>
              <w:rPr>
                <w:b/>
                <w:i/>
                <w:noProof/>
                <w:sz w:val="18"/>
              </w:rPr>
              <w:t>A</w:t>
            </w:r>
            <w:r>
              <w:rPr>
                <w:i/>
                <w:noProof/>
                <w:sz w:val="18"/>
              </w:rPr>
              <w:t xml:space="preserve">  (mirror corresponding to a change in an earlier </w:t>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t>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p>
          <w:p w14:paraId="36036970" w14:textId="77777777" w:rsidR="00240F2C" w:rsidRDefault="00240F2C" w:rsidP="00794510">
            <w:pPr>
              <w:pStyle w:val="CRCoverPage"/>
              <w:rPr>
                <w:noProof/>
              </w:rPr>
            </w:pPr>
            <w:r>
              <w:rPr>
                <w:noProof/>
                <w:sz w:val="18"/>
              </w:rPr>
              <w:t>Detailed explanations of the above categories can</w:t>
            </w:r>
            <w:r>
              <w:rPr>
                <w:noProof/>
                <w:sz w:val="18"/>
              </w:rPr>
              <w:br/>
              <w:t xml:space="preserve">be found in 3GPP </w:t>
            </w:r>
            <w:hyperlink r:id="rId10" w:history="1">
              <w:r>
                <w:rPr>
                  <w:rStyle w:val="Hyperlink"/>
                  <w:noProof/>
                  <w:sz w:val="18"/>
                </w:rPr>
                <w:t>TR 21.900</w:t>
              </w:r>
            </w:hyperlink>
            <w:r>
              <w:rPr>
                <w:noProof/>
                <w:sz w:val="18"/>
              </w:rPr>
              <w:t>.</w:t>
            </w:r>
          </w:p>
        </w:tc>
        <w:tc>
          <w:tcPr>
            <w:tcW w:w="3120" w:type="dxa"/>
            <w:gridSpan w:val="2"/>
            <w:tcBorders>
              <w:bottom w:val="single" w:sz="4" w:space="0" w:color="auto"/>
              <w:right w:val="single" w:sz="4" w:space="0" w:color="auto"/>
            </w:tcBorders>
          </w:tcPr>
          <w:p w14:paraId="3BF0B47F" w14:textId="77777777" w:rsidR="00240F2C" w:rsidRPr="007C2097" w:rsidRDefault="00240F2C" w:rsidP="00794510">
            <w:pPr>
              <w:pStyle w:val="CRCoverPage"/>
              <w:tabs>
                <w:tab w:val="left" w:pos="950"/>
              </w:tabs>
              <w:spacing w:after="0"/>
              <w:ind w:left="241" w:hanging="241"/>
              <w:rPr>
                <w:i/>
                <w:noProof/>
                <w:sz w:val="18"/>
              </w:rPr>
            </w:pPr>
            <w:r>
              <w:rPr>
                <w:i/>
                <w:noProof/>
                <w:sz w:val="18"/>
              </w:rPr>
              <w:t xml:space="preserve">Use </w:t>
            </w:r>
            <w:r>
              <w:rPr>
                <w:i/>
                <w:noProof/>
                <w:sz w:val="18"/>
                <w:u w:val="single"/>
              </w:rPr>
              <w:t>one</w:t>
            </w:r>
            <w:r>
              <w:rPr>
                <w:i/>
                <w:noProof/>
                <w:sz w:val="18"/>
              </w:rPr>
              <w:t xml:space="preserve"> of the following releases:</w:t>
            </w:r>
            <w:r>
              <w:rPr>
                <w:i/>
                <w:noProof/>
                <w:sz w:val="18"/>
              </w:rPr>
              <w:br/>
              <w:t>Rel-8</w:t>
            </w:r>
            <w:r>
              <w:rPr>
                <w:i/>
                <w:noProof/>
                <w:sz w:val="18"/>
              </w:rPr>
              <w:tab/>
              <w:t>(Release 8)</w:t>
            </w:r>
            <w:r>
              <w:rPr>
                <w:i/>
                <w:noProof/>
                <w:sz w:val="18"/>
              </w:rPr>
              <w:br/>
              <w:t>Rel-9</w:t>
            </w:r>
            <w:r>
              <w:rPr>
                <w:i/>
                <w:noProof/>
                <w:sz w:val="18"/>
              </w:rPr>
              <w:tab/>
              <w:t>(Release 9)</w:t>
            </w:r>
            <w:r>
              <w:rPr>
                <w:i/>
                <w:noProof/>
                <w:sz w:val="18"/>
              </w:rPr>
              <w:br/>
              <w:t>Rel-10</w:t>
            </w:r>
            <w:r>
              <w:rPr>
                <w:i/>
                <w:noProof/>
                <w:sz w:val="18"/>
              </w:rPr>
              <w:tab/>
              <w:t>(Release 10)</w:t>
            </w:r>
            <w:r>
              <w:rPr>
                <w:i/>
                <w:noProof/>
                <w:sz w:val="18"/>
              </w:rPr>
              <w:br/>
              <w:t>Rel-11</w:t>
            </w:r>
            <w:r>
              <w:rPr>
                <w:i/>
                <w:noProof/>
                <w:sz w:val="18"/>
              </w:rPr>
              <w:tab/>
              <w:t>(Release 11)</w:t>
            </w:r>
            <w:r>
              <w:rPr>
                <w:i/>
                <w:noProof/>
                <w:sz w:val="18"/>
              </w:rPr>
              <w:br/>
              <w:t>…</w:t>
            </w:r>
            <w:r>
              <w:rPr>
                <w:i/>
                <w:noProof/>
                <w:sz w:val="18"/>
              </w:rPr>
              <w:br/>
              <w:t>Rel-17</w:t>
            </w:r>
            <w:r>
              <w:rPr>
                <w:i/>
                <w:noProof/>
                <w:sz w:val="18"/>
              </w:rPr>
              <w:tab/>
              <w:t>(Release 17)</w:t>
            </w:r>
            <w:r>
              <w:rPr>
                <w:i/>
                <w:noProof/>
                <w:sz w:val="18"/>
              </w:rPr>
              <w:br/>
              <w:t>Rel-18</w:t>
            </w:r>
            <w:r>
              <w:rPr>
                <w:i/>
                <w:noProof/>
                <w:sz w:val="18"/>
              </w:rPr>
              <w:tab/>
              <w:t>(Release 18)</w:t>
            </w:r>
            <w:r>
              <w:rPr>
                <w:i/>
                <w:noProof/>
                <w:sz w:val="18"/>
              </w:rPr>
              <w:br/>
              <w:t>Rel-19</w:t>
            </w:r>
            <w:r>
              <w:rPr>
                <w:i/>
                <w:noProof/>
                <w:sz w:val="18"/>
              </w:rPr>
              <w:tab/>
              <w:t xml:space="preserve">(Release 19) </w:t>
            </w:r>
            <w:r>
              <w:rPr>
                <w:i/>
                <w:noProof/>
                <w:sz w:val="18"/>
              </w:rPr>
              <w:br/>
              <w:t>Rel-20</w:t>
            </w:r>
            <w:r>
              <w:rPr>
                <w:i/>
                <w:noProof/>
                <w:sz w:val="18"/>
              </w:rPr>
              <w:tab/>
              <w:t>(Release 20)</w:t>
            </w:r>
          </w:p>
        </w:tc>
      </w:tr>
      <w:tr w:rsidR="00240F2C" w14:paraId="38F8D530" w14:textId="77777777" w:rsidTr="00794510">
        <w:tc>
          <w:tcPr>
            <w:tcW w:w="1843" w:type="dxa"/>
          </w:tcPr>
          <w:p w14:paraId="400BD0A4" w14:textId="77777777" w:rsidR="00240F2C" w:rsidRDefault="00240F2C" w:rsidP="00794510">
            <w:pPr>
              <w:pStyle w:val="CRCoverPage"/>
              <w:spacing w:after="0"/>
              <w:rPr>
                <w:b/>
                <w:i/>
                <w:noProof/>
                <w:sz w:val="8"/>
                <w:szCs w:val="8"/>
              </w:rPr>
            </w:pPr>
          </w:p>
        </w:tc>
        <w:tc>
          <w:tcPr>
            <w:tcW w:w="7797" w:type="dxa"/>
            <w:gridSpan w:val="10"/>
          </w:tcPr>
          <w:p w14:paraId="205005BD" w14:textId="77777777" w:rsidR="00240F2C" w:rsidRDefault="00240F2C" w:rsidP="00794510">
            <w:pPr>
              <w:pStyle w:val="CRCoverPage"/>
              <w:spacing w:after="0"/>
              <w:rPr>
                <w:noProof/>
                <w:sz w:val="8"/>
                <w:szCs w:val="8"/>
              </w:rPr>
            </w:pPr>
          </w:p>
        </w:tc>
      </w:tr>
      <w:tr w:rsidR="00240F2C" w14:paraId="7B35A202" w14:textId="77777777" w:rsidTr="00794510">
        <w:tc>
          <w:tcPr>
            <w:tcW w:w="2694" w:type="dxa"/>
            <w:gridSpan w:val="2"/>
            <w:tcBorders>
              <w:top w:val="single" w:sz="4" w:space="0" w:color="auto"/>
              <w:left w:val="single" w:sz="4" w:space="0" w:color="auto"/>
            </w:tcBorders>
          </w:tcPr>
          <w:p w14:paraId="3D176EC0" w14:textId="77777777" w:rsidR="00240F2C" w:rsidRDefault="00240F2C" w:rsidP="00794510">
            <w:pPr>
              <w:pStyle w:val="CRCoverPage"/>
              <w:tabs>
                <w:tab w:val="right" w:pos="2184"/>
              </w:tabs>
              <w:spacing w:after="0"/>
              <w:rPr>
                <w:b/>
                <w:i/>
                <w:noProof/>
              </w:rPr>
            </w:pPr>
            <w:r>
              <w:rPr>
                <w:b/>
                <w:i/>
                <w:noProof/>
              </w:rPr>
              <w:t>Reason for change:</w:t>
            </w:r>
          </w:p>
        </w:tc>
        <w:tc>
          <w:tcPr>
            <w:tcW w:w="6946" w:type="dxa"/>
            <w:gridSpan w:val="9"/>
            <w:tcBorders>
              <w:top w:val="single" w:sz="4" w:space="0" w:color="auto"/>
              <w:right w:val="single" w:sz="4" w:space="0" w:color="auto"/>
            </w:tcBorders>
            <w:shd w:val="pct30" w:color="FFFF00" w:fill="auto"/>
          </w:tcPr>
          <w:p w14:paraId="47008D32" w14:textId="77777777" w:rsidR="00240F2C" w:rsidRDefault="00240F2C" w:rsidP="00794510">
            <w:pPr>
              <w:pStyle w:val="CRCoverPage"/>
              <w:spacing w:after="0"/>
              <w:ind w:left="100"/>
              <w:rPr>
                <w:noProof/>
              </w:rPr>
            </w:pPr>
            <w:r>
              <w:rPr>
                <w:noProof/>
              </w:rPr>
              <w:t>The b=AS bandwidth calculations for IVAS does not include the RTP payload header size. All the IVAS specific SDP parameters are not covered in the current examples.</w:t>
            </w:r>
          </w:p>
        </w:tc>
      </w:tr>
      <w:tr w:rsidR="00240F2C" w14:paraId="1402D685" w14:textId="77777777" w:rsidTr="00794510">
        <w:tc>
          <w:tcPr>
            <w:tcW w:w="2694" w:type="dxa"/>
            <w:gridSpan w:val="2"/>
            <w:tcBorders>
              <w:left w:val="single" w:sz="4" w:space="0" w:color="auto"/>
            </w:tcBorders>
          </w:tcPr>
          <w:p w14:paraId="539527AD" w14:textId="77777777" w:rsidR="00240F2C" w:rsidRDefault="00240F2C" w:rsidP="00794510">
            <w:pPr>
              <w:pStyle w:val="CRCoverPage"/>
              <w:spacing w:after="0"/>
              <w:rPr>
                <w:b/>
                <w:i/>
                <w:noProof/>
                <w:sz w:val="8"/>
                <w:szCs w:val="8"/>
              </w:rPr>
            </w:pPr>
          </w:p>
        </w:tc>
        <w:tc>
          <w:tcPr>
            <w:tcW w:w="6946" w:type="dxa"/>
            <w:gridSpan w:val="9"/>
            <w:tcBorders>
              <w:right w:val="single" w:sz="4" w:space="0" w:color="auto"/>
            </w:tcBorders>
          </w:tcPr>
          <w:p w14:paraId="1C2008EB" w14:textId="77777777" w:rsidR="00240F2C" w:rsidRDefault="00240F2C" w:rsidP="00794510">
            <w:pPr>
              <w:pStyle w:val="CRCoverPage"/>
              <w:spacing w:after="0"/>
              <w:rPr>
                <w:noProof/>
                <w:sz w:val="8"/>
                <w:szCs w:val="8"/>
              </w:rPr>
            </w:pPr>
          </w:p>
        </w:tc>
      </w:tr>
      <w:tr w:rsidR="00240F2C" w14:paraId="056B3BC7" w14:textId="77777777" w:rsidTr="00794510">
        <w:tc>
          <w:tcPr>
            <w:tcW w:w="2694" w:type="dxa"/>
            <w:gridSpan w:val="2"/>
            <w:tcBorders>
              <w:left w:val="single" w:sz="4" w:space="0" w:color="auto"/>
            </w:tcBorders>
          </w:tcPr>
          <w:p w14:paraId="4BEC7A2B" w14:textId="77777777" w:rsidR="00240F2C" w:rsidRDefault="00240F2C" w:rsidP="00794510">
            <w:pPr>
              <w:pStyle w:val="CRCoverPage"/>
              <w:tabs>
                <w:tab w:val="right" w:pos="2184"/>
              </w:tabs>
              <w:spacing w:after="0"/>
              <w:rPr>
                <w:b/>
                <w:i/>
                <w:noProof/>
              </w:rPr>
            </w:pPr>
            <w:r>
              <w:rPr>
                <w:b/>
                <w:i/>
                <w:noProof/>
              </w:rPr>
              <w:t>Summary of change:</w:t>
            </w:r>
          </w:p>
        </w:tc>
        <w:tc>
          <w:tcPr>
            <w:tcW w:w="6946" w:type="dxa"/>
            <w:gridSpan w:val="9"/>
            <w:tcBorders>
              <w:right w:val="single" w:sz="4" w:space="0" w:color="auto"/>
            </w:tcBorders>
            <w:shd w:val="pct30" w:color="FFFF00" w:fill="auto"/>
          </w:tcPr>
          <w:p w14:paraId="4A1792E5" w14:textId="77777777" w:rsidR="00240F2C" w:rsidRDefault="00240F2C" w:rsidP="00794510">
            <w:pPr>
              <w:pStyle w:val="CRCoverPage"/>
              <w:spacing w:after="0"/>
              <w:ind w:left="100"/>
              <w:rPr>
                <w:noProof/>
              </w:rPr>
            </w:pPr>
            <w:r>
              <w:rPr>
                <w:noProof/>
              </w:rPr>
              <w:t>The RTP payload header is included in the b=AS calculations for IVAS. Examples are added for IVAS SDP offer/answer and existing example is fixed.</w:t>
            </w:r>
          </w:p>
        </w:tc>
      </w:tr>
      <w:tr w:rsidR="00240F2C" w14:paraId="711FB714" w14:textId="77777777" w:rsidTr="00794510">
        <w:tc>
          <w:tcPr>
            <w:tcW w:w="2694" w:type="dxa"/>
            <w:gridSpan w:val="2"/>
            <w:tcBorders>
              <w:left w:val="single" w:sz="4" w:space="0" w:color="auto"/>
            </w:tcBorders>
          </w:tcPr>
          <w:p w14:paraId="7DE0F9EF" w14:textId="77777777" w:rsidR="00240F2C" w:rsidRDefault="00240F2C" w:rsidP="00794510">
            <w:pPr>
              <w:pStyle w:val="CRCoverPage"/>
              <w:spacing w:after="0"/>
              <w:rPr>
                <w:b/>
                <w:i/>
                <w:noProof/>
                <w:sz w:val="8"/>
                <w:szCs w:val="8"/>
              </w:rPr>
            </w:pPr>
          </w:p>
        </w:tc>
        <w:tc>
          <w:tcPr>
            <w:tcW w:w="6946" w:type="dxa"/>
            <w:gridSpan w:val="9"/>
            <w:tcBorders>
              <w:right w:val="single" w:sz="4" w:space="0" w:color="auto"/>
            </w:tcBorders>
          </w:tcPr>
          <w:p w14:paraId="3AE15251" w14:textId="77777777" w:rsidR="00240F2C" w:rsidRDefault="00240F2C" w:rsidP="00794510">
            <w:pPr>
              <w:pStyle w:val="CRCoverPage"/>
              <w:spacing w:after="0"/>
              <w:rPr>
                <w:noProof/>
                <w:sz w:val="8"/>
                <w:szCs w:val="8"/>
              </w:rPr>
            </w:pPr>
          </w:p>
        </w:tc>
      </w:tr>
      <w:tr w:rsidR="00240F2C" w14:paraId="04219422" w14:textId="77777777" w:rsidTr="00794510">
        <w:tc>
          <w:tcPr>
            <w:tcW w:w="2694" w:type="dxa"/>
            <w:gridSpan w:val="2"/>
            <w:tcBorders>
              <w:left w:val="single" w:sz="4" w:space="0" w:color="auto"/>
              <w:bottom w:val="single" w:sz="4" w:space="0" w:color="auto"/>
            </w:tcBorders>
          </w:tcPr>
          <w:p w14:paraId="68BF694F" w14:textId="77777777" w:rsidR="00240F2C" w:rsidRDefault="00240F2C" w:rsidP="00794510">
            <w:pPr>
              <w:pStyle w:val="CRCoverPage"/>
              <w:tabs>
                <w:tab w:val="right" w:pos="2184"/>
              </w:tabs>
              <w:spacing w:after="0"/>
              <w:rPr>
                <w:b/>
                <w:i/>
                <w:noProof/>
              </w:rPr>
            </w:pPr>
            <w:r>
              <w:rPr>
                <w:b/>
                <w:i/>
                <w:noProof/>
              </w:rPr>
              <w:t>Consequences if not approved:</w:t>
            </w:r>
          </w:p>
        </w:tc>
        <w:tc>
          <w:tcPr>
            <w:tcW w:w="6946" w:type="dxa"/>
            <w:gridSpan w:val="9"/>
            <w:tcBorders>
              <w:bottom w:val="single" w:sz="4" w:space="0" w:color="auto"/>
              <w:right w:val="single" w:sz="4" w:space="0" w:color="auto"/>
            </w:tcBorders>
            <w:shd w:val="pct30" w:color="FFFF00" w:fill="auto"/>
          </w:tcPr>
          <w:p w14:paraId="1237DCE2" w14:textId="77777777" w:rsidR="00240F2C" w:rsidRDefault="00240F2C" w:rsidP="00794510">
            <w:pPr>
              <w:pStyle w:val="CRCoverPage"/>
              <w:spacing w:after="0"/>
              <w:ind w:left="100"/>
              <w:rPr>
                <w:noProof/>
              </w:rPr>
            </w:pPr>
            <w:r>
              <w:rPr>
                <w:noProof/>
              </w:rPr>
              <w:t>The b=AS for IVAS would be calculated incorrectly. The use of the IVAS SDP parameters and session negotiation would not be so clear.</w:t>
            </w:r>
          </w:p>
        </w:tc>
      </w:tr>
      <w:tr w:rsidR="00240F2C" w14:paraId="66A69C85" w14:textId="77777777" w:rsidTr="00794510">
        <w:tc>
          <w:tcPr>
            <w:tcW w:w="2694" w:type="dxa"/>
            <w:gridSpan w:val="2"/>
          </w:tcPr>
          <w:p w14:paraId="173CA183" w14:textId="77777777" w:rsidR="00240F2C" w:rsidRDefault="00240F2C" w:rsidP="00794510">
            <w:pPr>
              <w:pStyle w:val="CRCoverPage"/>
              <w:spacing w:after="0"/>
              <w:rPr>
                <w:b/>
                <w:i/>
                <w:noProof/>
                <w:sz w:val="8"/>
                <w:szCs w:val="8"/>
              </w:rPr>
            </w:pPr>
          </w:p>
        </w:tc>
        <w:tc>
          <w:tcPr>
            <w:tcW w:w="6946" w:type="dxa"/>
            <w:gridSpan w:val="9"/>
          </w:tcPr>
          <w:p w14:paraId="0C0CEB2C" w14:textId="77777777" w:rsidR="00240F2C" w:rsidRDefault="00240F2C" w:rsidP="00794510">
            <w:pPr>
              <w:pStyle w:val="CRCoverPage"/>
              <w:spacing w:after="0"/>
              <w:rPr>
                <w:noProof/>
                <w:sz w:val="8"/>
                <w:szCs w:val="8"/>
              </w:rPr>
            </w:pPr>
          </w:p>
        </w:tc>
      </w:tr>
      <w:tr w:rsidR="00240F2C" w14:paraId="2E6A7A31" w14:textId="77777777" w:rsidTr="00794510">
        <w:tc>
          <w:tcPr>
            <w:tcW w:w="2694" w:type="dxa"/>
            <w:gridSpan w:val="2"/>
            <w:tcBorders>
              <w:top w:val="single" w:sz="4" w:space="0" w:color="auto"/>
              <w:left w:val="single" w:sz="4" w:space="0" w:color="auto"/>
            </w:tcBorders>
          </w:tcPr>
          <w:p w14:paraId="20CF9A99" w14:textId="77777777" w:rsidR="00240F2C" w:rsidRDefault="00240F2C" w:rsidP="00794510">
            <w:pPr>
              <w:pStyle w:val="CRCoverPage"/>
              <w:tabs>
                <w:tab w:val="right" w:pos="2184"/>
              </w:tabs>
              <w:spacing w:after="0"/>
              <w:rPr>
                <w:b/>
                <w:i/>
                <w:noProof/>
              </w:rPr>
            </w:pPr>
            <w:r>
              <w:rPr>
                <w:b/>
                <w:i/>
                <w:noProof/>
              </w:rPr>
              <w:t>Clauses affected:</w:t>
            </w:r>
          </w:p>
        </w:tc>
        <w:tc>
          <w:tcPr>
            <w:tcW w:w="6946" w:type="dxa"/>
            <w:gridSpan w:val="9"/>
            <w:tcBorders>
              <w:top w:val="single" w:sz="4" w:space="0" w:color="auto"/>
              <w:right w:val="single" w:sz="4" w:space="0" w:color="auto"/>
            </w:tcBorders>
            <w:shd w:val="pct30" w:color="FFFF00" w:fill="auto"/>
          </w:tcPr>
          <w:p w14:paraId="576A91DC" w14:textId="77777777" w:rsidR="00240F2C" w:rsidRDefault="00240F2C" w:rsidP="00794510">
            <w:pPr>
              <w:pStyle w:val="CRCoverPage"/>
              <w:spacing w:after="0"/>
              <w:ind w:left="100"/>
              <w:rPr>
                <w:noProof/>
              </w:rPr>
            </w:pPr>
            <w:r>
              <w:rPr>
                <w:noProof/>
              </w:rPr>
              <w:t>A.19, Z.2, Z.3</w:t>
            </w:r>
          </w:p>
        </w:tc>
      </w:tr>
      <w:tr w:rsidR="00240F2C" w14:paraId="46D3F10A" w14:textId="77777777" w:rsidTr="00794510">
        <w:tc>
          <w:tcPr>
            <w:tcW w:w="2694" w:type="dxa"/>
            <w:gridSpan w:val="2"/>
            <w:tcBorders>
              <w:left w:val="single" w:sz="4" w:space="0" w:color="auto"/>
            </w:tcBorders>
          </w:tcPr>
          <w:p w14:paraId="45DE7867" w14:textId="77777777" w:rsidR="00240F2C" w:rsidRDefault="00240F2C" w:rsidP="00794510">
            <w:pPr>
              <w:pStyle w:val="CRCoverPage"/>
              <w:spacing w:after="0"/>
              <w:rPr>
                <w:b/>
                <w:i/>
                <w:noProof/>
                <w:sz w:val="8"/>
                <w:szCs w:val="8"/>
              </w:rPr>
            </w:pPr>
          </w:p>
        </w:tc>
        <w:tc>
          <w:tcPr>
            <w:tcW w:w="6946" w:type="dxa"/>
            <w:gridSpan w:val="9"/>
            <w:tcBorders>
              <w:right w:val="single" w:sz="4" w:space="0" w:color="auto"/>
            </w:tcBorders>
          </w:tcPr>
          <w:p w14:paraId="02BDCFA7" w14:textId="77777777" w:rsidR="00240F2C" w:rsidRDefault="00240F2C" w:rsidP="00794510">
            <w:pPr>
              <w:pStyle w:val="CRCoverPage"/>
              <w:spacing w:after="0"/>
              <w:rPr>
                <w:noProof/>
                <w:sz w:val="8"/>
                <w:szCs w:val="8"/>
              </w:rPr>
            </w:pPr>
          </w:p>
        </w:tc>
      </w:tr>
      <w:tr w:rsidR="00240F2C" w14:paraId="58CBF910" w14:textId="77777777" w:rsidTr="00794510">
        <w:tc>
          <w:tcPr>
            <w:tcW w:w="2694" w:type="dxa"/>
            <w:gridSpan w:val="2"/>
            <w:tcBorders>
              <w:left w:val="single" w:sz="4" w:space="0" w:color="auto"/>
            </w:tcBorders>
          </w:tcPr>
          <w:p w14:paraId="4BD2EF64" w14:textId="77777777" w:rsidR="00240F2C" w:rsidRDefault="00240F2C" w:rsidP="00794510">
            <w:pPr>
              <w:pStyle w:val="CRCoverPage"/>
              <w:tabs>
                <w:tab w:val="right" w:pos="2184"/>
              </w:tabs>
              <w:spacing w:after="0"/>
              <w:rPr>
                <w:b/>
                <w:i/>
                <w:noProof/>
              </w:rPr>
            </w:pPr>
          </w:p>
        </w:tc>
        <w:tc>
          <w:tcPr>
            <w:tcW w:w="284" w:type="dxa"/>
            <w:tcBorders>
              <w:top w:val="single" w:sz="4" w:space="0" w:color="auto"/>
              <w:left w:val="single" w:sz="4" w:space="0" w:color="auto"/>
              <w:bottom w:val="single" w:sz="4" w:space="0" w:color="auto"/>
            </w:tcBorders>
          </w:tcPr>
          <w:p w14:paraId="7636A93D" w14:textId="77777777" w:rsidR="00240F2C" w:rsidRDefault="00240F2C" w:rsidP="00794510">
            <w:pPr>
              <w:pStyle w:val="CRCoverPage"/>
              <w:spacing w:after="0"/>
              <w:jc w:val="center"/>
              <w:rPr>
                <w:b/>
                <w:caps/>
                <w:noProof/>
              </w:rPr>
            </w:pPr>
            <w:r>
              <w:rPr>
                <w:b/>
                <w:caps/>
                <w:noProof/>
              </w:rPr>
              <w:t>Y</w:t>
            </w:r>
          </w:p>
        </w:tc>
        <w:tc>
          <w:tcPr>
            <w:tcW w:w="284" w:type="dxa"/>
            <w:tcBorders>
              <w:top w:val="single" w:sz="4" w:space="0" w:color="auto"/>
              <w:left w:val="single" w:sz="4" w:space="0" w:color="auto"/>
              <w:bottom w:val="single" w:sz="4" w:space="0" w:color="auto"/>
              <w:right w:val="single" w:sz="4" w:space="0" w:color="auto"/>
            </w:tcBorders>
            <w:shd w:val="clear" w:color="FFFF00" w:fill="auto"/>
          </w:tcPr>
          <w:p w14:paraId="2A07882A" w14:textId="77777777" w:rsidR="00240F2C" w:rsidRDefault="00240F2C" w:rsidP="00794510">
            <w:pPr>
              <w:pStyle w:val="CRCoverPage"/>
              <w:spacing w:after="0"/>
              <w:jc w:val="center"/>
              <w:rPr>
                <w:b/>
                <w:caps/>
                <w:noProof/>
              </w:rPr>
            </w:pPr>
            <w:r>
              <w:rPr>
                <w:b/>
                <w:caps/>
                <w:noProof/>
              </w:rPr>
              <w:t>N</w:t>
            </w:r>
          </w:p>
        </w:tc>
        <w:tc>
          <w:tcPr>
            <w:tcW w:w="2977" w:type="dxa"/>
            <w:gridSpan w:val="4"/>
          </w:tcPr>
          <w:p w14:paraId="7DFF8899" w14:textId="77777777" w:rsidR="00240F2C" w:rsidRDefault="00240F2C" w:rsidP="00794510">
            <w:pPr>
              <w:pStyle w:val="CRCoverPage"/>
              <w:tabs>
                <w:tab w:val="right" w:pos="2893"/>
              </w:tabs>
              <w:spacing w:after="0"/>
              <w:rPr>
                <w:noProof/>
              </w:rPr>
            </w:pPr>
          </w:p>
        </w:tc>
        <w:tc>
          <w:tcPr>
            <w:tcW w:w="3401" w:type="dxa"/>
            <w:gridSpan w:val="3"/>
            <w:tcBorders>
              <w:right w:val="single" w:sz="4" w:space="0" w:color="auto"/>
            </w:tcBorders>
            <w:shd w:val="clear" w:color="FFFF00" w:fill="auto"/>
          </w:tcPr>
          <w:p w14:paraId="4F285183" w14:textId="77777777" w:rsidR="00240F2C" w:rsidRDefault="00240F2C" w:rsidP="00794510">
            <w:pPr>
              <w:pStyle w:val="CRCoverPage"/>
              <w:spacing w:after="0"/>
              <w:ind w:left="99"/>
              <w:rPr>
                <w:noProof/>
              </w:rPr>
            </w:pPr>
          </w:p>
        </w:tc>
      </w:tr>
      <w:tr w:rsidR="00240F2C" w14:paraId="29BD9D39" w14:textId="77777777" w:rsidTr="00794510">
        <w:tc>
          <w:tcPr>
            <w:tcW w:w="2694" w:type="dxa"/>
            <w:gridSpan w:val="2"/>
            <w:tcBorders>
              <w:left w:val="single" w:sz="4" w:space="0" w:color="auto"/>
            </w:tcBorders>
          </w:tcPr>
          <w:p w14:paraId="241EB8ED" w14:textId="77777777" w:rsidR="00240F2C" w:rsidRDefault="00240F2C" w:rsidP="00794510">
            <w:pPr>
              <w:pStyle w:val="CRCoverPage"/>
              <w:tabs>
                <w:tab w:val="right" w:pos="2184"/>
              </w:tabs>
              <w:spacing w:after="0"/>
              <w:rPr>
                <w:b/>
                <w:i/>
                <w:noProof/>
              </w:rPr>
            </w:pPr>
            <w:r>
              <w:rPr>
                <w:b/>
                <w:i/>
                <w:noProof/>
              </w:rPr>
              <w:t>Other specs</w:t>
            </w:r>
          </w:p>
        </w:tc>
        <w:tc>
          <w:tcPr>
            <w:tcW w:w="284" w:type="dxa"/>
            <w:tcBorders>
              <w:top w:val="single" w:sz="4" w:space="0" w:color="auto"/>
              <w:left w:val="single" w:sz="4" w:space="0" w:color="auto"/>
              <w:bottom w:val="single" w:sz="4" w:space="0" w:color="auto"/>
            </w:tcBorders>
            <w:shd w:val="pct25" w:color="FFFF00" w:fill="auto"/>
          </w:tcPr>
          <w:p w14:paraId="49A914F8" w14:textId="77777777" w:rsidR="00240F2C" w:rsidRDefault="00240F2C" w:rsidP="00794510">
            <w:pPr>
              <w:pStyle w:val="CRCoverPage"/>
              <w:spacing w:after="0"/>
              <w:jc w:val="center"/>
              <w:rPr>
                <w:b/>
                <w:caps/>
                <w:noProof/>
              </w:rPr>
            </w:pPr>
            <w:r>
              <w:rPr>
                <w:b/>
                <w:caps/>
                <w:noProof/>
              </w:rPr>
              <w:t>x</w:t>
            </w: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769642C2" w14:textId="77777777" w:rsidR="00240F2C" w:rsidRDefault="00240F2C" w:rsidP="00794510">
            <w:pPr>
              <w:pStyle w:val="CRCoverPage"/>
              <w:spacing w:after="0"/>
              <w:jc w:val="center"/>
              <w:rPr>
                <w:b/>
                <w:caps/>
                <w:noProof/>
              </w:rPr>
            </w:pPr>
          </w:p>
        </w:tc>
        <w:tc>
          <w:tcPr>
            <w:tcW w:w="2977" w:type="dxa"/>
            <w:gridSpan w:val="4"/>
          </w:tcPr>
          <w:p w14:paraId="7D8C166B" w14:textId="77777777" w:rsidR="00240F2C" w:rsidRDefault="00240F2C" w:rsidP="00794510">
            <w:pPr>
              <w:pStyle w:val="CRCoverPage"/>
              <w:tabs>
                <w:tab w:val="right" w:pos="2893"/>
              </w:tabs>
              <w:spacing w:after="0"/>
              <w:rPr>
                <w:noProof/>
              </w:rPr>
            </w:pPr>
            <w:r>
              <w:rPr>
                <w:noProof/>
              </w:rPr>
              <w:t xml:space="preserve"> Other core specifications</w:t>
            </w:r>
            <w:r>
              <w:rPr>
                <w:noProof/>
              </w:rPr>
              <w:tab/>
            </w:r>
          </w:p>
        </w:tc>
        <w:tc>
          <w:tcPr>
            <w:tcW w:w="3401" w:type="dxa"/>
            <w:gridSpan w:val="3"/>
            <w:tcBorders>
              <w:right w:val="single" w:sz="4" w:space="0" w:color="auto"/>
            </w:tcBorders>
            <w:shd w:val="pct30" w:color="FFFF00" w:fill="auto"/>
          </w:tcPr>
          <w:p w14:paraId="0244F026" w14:textId="77777777" w:rsidR="00240F2C" w:rsidRDefault="00240F2C" w:rsidP="00794510">
            <w:pPr>
              <w:pStyle w:val="CRCoverPage"/>
              <w:spacing w:after="0"/>
              <w:ind w:left="99"/>
              <w:rPr>
                <w:noProof/>
              </w:rPr>
            </w:pPr>
            <w:r>
              <w:rPr>
                <w:noProof/>
              </w:rPr>
              <w:t xml:space="preserve">TS 26.253 CR 0016 </w:t>
            </w:r>
          </w:p>
        </w:tc>
      </w:tr>
      <w:tr w:rsidR="00240F2C" w14:paraId="2082F2EF" w14:textId="77777777" w:rsidTr="00794510">
        <w:tc>
          <w:tcPr>
            <w:tcW w:w="2694" w:type="dxa"/>
            <w:gridSpan w:val="2"/>
            <w:tcBorders>
              <w:left w:val="single" w:sz="4" w:space="0" w:color="auto"/>
            </w:tcBorders>
          </w:tcPr>
          <w:p w14:paraId="6A456F1F" w14:textId="77777777" w:rsidR="00240F2C" w:rsidRDefault="00240F2C" w:rsidP="00794510">
            <w:pPr>
              <w:pStyle w:val="CRCoverPage"/>
              <w:spacing w:after="0"/>
              <w:rPr>
                <w:b/>
                <w:i/>
                <w:noProof/>
              </w:rPr>
            </w:pPr>
            <w:r>
              <w:rPr>
                <w:b/>
                <w:i/>
                <w:noProof/>
              </w:rPr>
              <w:t>affected:</w:t>
            </w:r>
          </w:p>
        </w:tc>
        <w:tc>
          <w:tcPr>
            <w:tcW w:w="284" w:type="dxa"/>
            <w:tcBorders>
              <w:top w:val="single" w:sz="4" w:space="0" w:color="auto"/>
              <w:left w:val="single" w:sz="4" w:space="0" w:color="auto"/>
              <w:bottom w:val="single" w:sz="4" w:space="0" w:color="auto"/>
            </w:tcBorders>
            <w:shd w:val="pct25" w:color="FFFF00" w:fill="auto"/>
          </w:tcPr>
          <w:p w14:paraId="04C4D9D3" w14:textId="77777777" w:rsidR="00240F2C" w:rsidRDefault="00240F2C" w:rsidP="00794510">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0EE513CD" w14:textId="77777777" w:rsidR="00240F2C" w:rsidRDefault="00240F2C" w:rsidP="00794510">
            <w:pPr>
              <w:pStyle w:val="CRCoverPage"/>
              <w:spacing w:after="0"/>
              <w:jc w:val="center"/>
              <w:rPr>
                <w:b/>
                <w:caps/>
                <w:noProof/>
              </w:rPr>
            </w:pPr>
            <w:r>
              <w:rPr>
                <w:b/>
                <w:caps/>
                <w:noProof/>
              </w:rPr>
              <w:t>x</w:t>
            </w:r>
          </w:p>
        </w:tc>
        <w:tc>
          <w:tcPr>
            <w:tcW w:w="2977" w:type="dxa"/>
            <w:gridSpan w:val="4"/>
          </w:tcPr>
          <w:p w14:paraId="05355008" w14:textId="77777777" w:rsidR="00240F2C" w:rsidRDefault="00240F2C" w:rsidP="00794510">
            <w:pPr>
              <w:pStyle w:val="CRCoverPage"/>
              <w:spacing w:after="0"/>
              <w:rPr>
                <w:noProof/>
              </w:rPr>
            </w:pPr>
            <w:r>
              <w:rPr>
                <w:noProof/>
              </w:rPr>
              <w:t xml:space="preserve"> Test specifications</w:t>
            </w:r>
          </w:p>
        </w:tc>
        <w:tc>
          <w:tcPr>
            <w:tcW w:w="3401" w:type="dxa"/>
            <w:gridSpan w:val="3"/>
            <w:tcBorders>
              <w:right w:val="single" w:sz="4" w:space="0" w:color="auto"/>
            </w:tcBorders>
            <w:shd w:val="pct30" w:color="FFFF00" w:fill="auto"/>
          </w:tcPr>
          <w:p w14:paraId="694BEAFE" w14:textId="77777777" w:rsidR="00240F2C" w:rsidRDefault="00240F2C" w:rsidP="00794510">
            <w:pPr>
              <w:pStyle w:val="CRCoverPage"/>
              <w:spacing w:after="0"/>
              <w:ind w:left="99"/>
              <w:rPr>
                <w:noProof/>
              </w:rPr>
            </w:pPr>
            <w:r>
              <w:rPr>
                <w:noProof/>
              </w:rPr>
              <w:t xml:space="preserve">TS/TR ... CR ... </w:t>
            </w:r>
          </w:p>
        </w:tc>
      </w:tr>
      <w:tr w:rsidR="00240F2C" w14:paraId="2E2B5F06" w14:textId="77777777" w:rsidTr="00794510">
        <w:tc>
          <w:tcPr>
            <w:tcW w:w="2694" w:type="dxa"/>
            <w:gridSpan w:val="2"/>
            <w:tcBorders>
              <w:left w:val="single" w:sz="4" w:space="0" w:color="auto"/>
            </w:tcBorders>
          </w:tcPr>
          <w:p w14:paraId="5AAE7A70" w14:textId="77777777" w:rsidR="00240F2C" w:rsidRDefault="00240F2C" w:rsidP="00794510">
            <w:pPr>
              <w:pStyle w:val="CRCoverPage"/>
              <w:spacing w:after="0"/>
              <w:rPr>
                <w:b/>
                <w:i/>
                <w:noProof/>
              </w:rPr>
            </w:pPr>
            <w:r>
              <w:rPr>
                <w:b/>
                <w:i/>
                <w:noProof/>
              </w:rPr>
              <w:t>(show related CRs)</w:t>
            </w:r>
          </w:p>
        </w:tc>
        <w:tc>
          <w:tcPr>
            <w:tcW w:w="284" w:type="dxa"/>
            <w:tcBorders>
              <w:top w:val="single" w:sz="4" w:space="0" w:color="auto"/>
              <w:left w:val="single" w:sz="4" w:space="0" w:color="auto"/>
              <w:bottom w:val="single" w:sz="4" w:space="0" w:color="auto"/>
            </w:tcBorders>
            <w:shd w:val="pct25" w:color="FFFF00" w:fill="auto"/>
          </w:tcPr>
          <w:p w14:paraId="729BFCB1" w14:textId="77777777" w:rsidR="00240F2C" w:rsidRDefault="00240F2C" w:rsidP="00794510">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653A029E" w14:textId="77777777" w:rsidR="00240F2C" w:rsidRDefault="00240F2C" w:rsidP="00794510">
            <w:pPr>
              <w:pStyle w:val="CRCoverPage"/>
              <w:spacing w:after="0"/>
              <w:jc w:val="center"/>
              <w:rPr>
                <w:b/>
                <w:caps/>
                <w:noProof/>
              </w:rPr>
            </w:pPr>
            <w:r>
              <w:rPr>
                <w:b/>
                <w:caps/>
                <w:noProof/>
              </w:rPr>
              <w:t>x</w:t>
            </w:r>
          </w:p>
        </w:tc>
        <w:tc>
          <w:tcPr>
            <w:tcW w:w="2977" w:type="dxa"/>
            <w:gridSpan w:val="4"/>
          </w:tcPr>
          <w:p w14:paraId="7D834C06" w14:textId="77777777" w:rsidR="00240F2C" w:rsidRDefault="00240F2C" w:rsidP="00794510">
            <w:pPr>
              <w:pStyle w:val="CRCoverPage"/>
              <w:spacing w:after="0"/>
              <w:rPr>
                <w:noProof/>
              </w:rPr>
            </w:pPr>
            <w:r>
              <w:rPr>
                <w:noProof/>
              </w:rPr>
              <w:t xml:space="preserve"> O&amp;M Specifications</w:t>
            </w:r>
          </w:p>
        </w:tc>
        <w:tc>
          <w:tcPr>
            <w:tcW w:w="3401" w:type="dxa"/>
            <w:gridSpan w:val="3"/>
            <w:tcBorders>
              <w:right w:val="single" w:sz="4" w:space="0" w:color="auto"/>
            </w:tcBorders>
            <w:shd w:val="pct30" w:color="FFFF00" w:fill="auto"/>
          </w:tcPr>
          <w:p w14:paraId="31088036" w14:textId="77777777" w:rsidR="00240F2C" w:rsidRDefault="00240F2C" w:rsidP="00794510">
            <w:pPr>
              <w:pStyle w:val="CRCoverPage"/>
              <w:spacing w:after="0"/>
              <w:ind w:left="99"/>
              <w:rPr>
                <w:noProof/>
              </w:rPr>
            </w:pPr>
            <w:r>
              <w:rPr>
                <w:noProof/>
              </w:rPr>
              <w:t xml:space="preserve">TS/TR ... CR ... </w:t>
            </w:r>
          </w:p>
        </w:tc>
      </w:tr>
      <w:tr w:rsidR="00240F2C" w14:paraId="01C3C902" w14:textId="77777777" w:rsidTr="00794510">
        <w:tc>
          <w:tcPr>
            <w:tcW w:w="2694" w:type="dxa"/>
            <w:gridSpan w:val="2"/>
            <w:tcBorders>
              <w:left w:val="single" w:sz="4" w:space="0" w:color="auto"/>
            </w:tcBorders>
          </w:tcPr>
          <w:p w14:paraId="50E946FD" w14:textId="77777777" w:rsidR="00240F2C" w:rsidRDefault="00240F2C" w:rsidP="00794510">
            <w:pPr>
              <w:pStyle w:val="CRCoverPage"/>
              <w:spacing w:after="0"/>
              <w:rPr>
                <w:b/>
                <w:i/>
                <w:noProof/>
              </w:rPr>
            </w:pPr>
          </w:p>
        </w:tc>
        <w:tc>
          <w:tcPr>
            <w:tcW w:w="6946" w:type="dxa"/>
            <w:gridSpan w:val="9"/>
            <w:tcBorders>
              <w:right w:val="single" w:sz="4" w:space="0" w:color="auto"/>
            </w:tcBorders>
          </w:tcPr>
          <w:p w14:paraId="205541A3" w14:textId="77777777" w:rsidR="00240F2C" w:rsidRDefault="00240F2C" w:rsidP="00794510">
            <w:pPr>
              <w:pStyle w:val="CRCoverPage"/>
              <w:spacing w:after="0"/>
              <w:rPr>
                <w:noProof/>
              </w:rPr>
            </w:pPr>
          </w:p>
        </w:tc>
      </w:tr>
      <w:tr w:rsidR="00240F2C" w14:paraId="62189DAD" w14:textId="77777777" w:rsidTr="00794510">
        <w:tc>
          <w:tcPr>
            <w:tcW w:w="2694" w:type="dxa"/>
            <w:gridSpan w:val="2"/>
            <w:tcBorders>
              <w:left w:val="single" w:sz="4" w:space="0" w:color="auto"/>
              <w:bottom w:val="single" w:sz="4" w:space="0" w:color="auto"/>
            </w:tcBorders>
          </w:tcPr>
          <w:p w14:paraId="4F030D72" w14:textId="77777777" w:rsidR="00240F2C" w:rsidRDefault="00240F2C" w:rsidP="00794510">
            <w:pPr>
              <w:pStyle w:val="CRCoverPage"/>
              <w:tabs>
                <w:tab w:val="right" w:pos="2184"/>
              </w:tabs>
              <w:spacing w:after="0"/>
              <w:rPr>
                <w:b/>
                <w:i/>
                <w:noProof/>
              </w:rPr>
            </w:pPr>
            <w:r>
              <w:rPr>
                <w:b/>
                <w:i/>
                <w:noProof/>
              </w:rPr>
              <w:t>Other comments:</w:t>
            </w:r>
          </w:p>
        </w:tc>
        <w:tc>
          <w:tcPr>
            <w:tcW w:w="6946" w:type="dxa"/>
            <w:gridSpan w:val="9"/>
            <w:tcBorders>
              <w:bottom w:val="single" w:sz="4" w:space="0" w:color="auto"/>
              <w:right w:val="single" w:sz="4" w:space="0" w:color="auto"/>
            </w:tcBorders>
            <w:shd w:val="pct30" w:color="FFFF00" w:fill="auto"/>
          </w:tcPr>
          <w:p w14:paraId="43279F57" w14:textId="77777777" w:rsidR="00240F2C" w:rsidRDefault="00240F2C" w:rsidP="00794510">
            <w:pPr>
              <w:pStyle w:val="CRCoverPage"/>
              <w:spacing w:after="0"/>
              <w:ind w:left="100"/>
              <w:rPr>
                <w:noProof/>
              </w:rPr>
            </w:pPr>
            <w:r>
              <w:rPr>
                <w:noProof/>
              </w:rPr>
              <w:t>Depends on TS 26.253 CR 0016. Relates to TS 26.114 CR 0588. Mirror of S4-252115.</w:t>
            </w:r>
          </w:p>
        </w:tc>
      </w:tr>
      <w:tr w:rsidR="00240F2C" w:rsidRPr="008863B9" w14:paraId="08C6E41B" w14:textId="77777777" w:rsidTr="00794510">
        <w:tc>
          <w:tcPr>
            <w:tcW w:w="2694" w:type="dxa"/>
            <w:gridSpan w:val="2"/>
            <w:tcBorders>
              <w:top w:val="single" w:sz="4" w:space="0" w:color="auto"/>
              <w:bottom w:val="single" w:sz="4" w:space="0" w:color="auto"/>
            </w:tcBorders>
          </w:tcPr>
          <w:p w14:paraId="6565E437" w14:textId="77777777" w:rsidR="00240F2C" w:rsidRPr="008863B9" w:rsidRDefault="00240F2C" w:rsidP="00794510">
            <w:pPr>
              <w:pStyle w:val="CRCoverPage"/>
              <w:tabs>
                <w:tab w:val="right" w:pos="2184"/>
              </w:tabs>
              <w:spacing w:after="0"/>
              <w:rPr>
                <w:b/>
                <w:i/>
                <w:noProof/>
                <w:sz w:val="8"/>
                <w:szCs w:val="8"/>
              </w:rPr>
            </w:pPr>
          </w:p>
        </w:tc>
        <w:tc>
          <w:tcPr>
            <w:tcW w:w="6946" w:type="dxa"/>
            <w:gridSpan w:val="9"/>
            <w:tcBorders>
              <w:top w:val="single" w:sz="4" w:space="0" w:color="auto"/>
              <w:bottom w:val="single" w:sz="4" w:space="0" w:color="auto"/>
            </w:tcBorders>
            <w:shd w:val="solid" w:color="FFFFFF" w:themeColor="background1" w:fill="auto"/>
          </w:tcPr>
          <w:p w14:paraId="10F1012D" w14:textId="77777777" w:rsidR="00240F2C" w:rsidRPr="008863B9" w:rsidRDefault="00240F2C" w:rsidP="00794510">
            <w:pPr>
              <w:pStyle w:val="CRCoverPage"/>
              <w:spacing w:after="0"/>
              <w:ind w:left="100"/>
              <w:rPr>
                <w:noProof/>
                <w:sz w:val="8"/>
                <w:szCs w:val="8"/>
              </w:rPr>
            </w:pPr>
          </w:p>
        </w:tc>
      </w:tr>
      <w:tr w:rsidR="00240F2C" w14:paraId="5836174E" w14:textId="77777777" w:rsidTr="00794510">
        <w:tc>
          <w:tcPr>
            <w:tcW w:w="2694" w:type="dxa"/>
            <w:gridSpan w:val="2"/>
            <w:tcBorders>
              <w:top w:val="single" w:sz="4" w:space="0" w:color="auto"/>
              <w:left w:val="single" w:sz="4" w:space="0" w:color="auto"/>
              <w:bottom w:val="single" w:sz="4" w:space="0" w:color="auto"/>
            </w:tcBorders>
          </w:tcPr>
          <w:p w14:paraId="5129A198" w14:textId="77777777" w:rsidR="00240F2C" w:rsidRDefault="00240F2C" w:rsidP="00794510">
            <w:pPr>
              <w:pStyle w:val="CRCoverPage"/>
              <w:tabs>
                <w:tab w:val="right" w:pos="2184"/>
              </w:tabs>
              <w:spacing w:after="0"/>
              <w:rPr>
                <w:b/>
                <w:i/>
                <w:noProof/>
              </w:rPr>
            </w:pPr>
            <w:r>
              <w:rPr>
                <w:b/>
                <w:i/>
                <w:noProof/>
              </w:rPr>
              <w:t>This CR's revision history:</w:t>
            </w:r>
          </w:p>
        </w:tc>
        <w:tc>
          <w:tcPr>
            <w:tcW w:w="6946" w:type="dxa"/>
            <w:gridSpan w:val="9"/>
            <w:tcBorders>
              <w:top w:val="single" w:sz="4" w:space="0" w:color="auto"/>
              <w:bottom w:val="single" w:sz="4" w:space="0" w:color="auto"/>
              <w:right w:val="single" w:sz="4" w:space="0" w:color="auto"/>
            </w:tcBorders>
            <w:shd w:val="pct30" w:color="FFFF00" w:fill="auto"/>
          </w:tcPr>
          <w:p w14:paraId="4529307D" w14:textId="77777777" w:rsidR="00240F2C" w:rsidRDefault="00240F2C" w:rsidP="00794510">
            <w:pPr>
              <w:pStyle w:val="CRCoverPage"/>
              <w:spacing w:after="0"/>
              <w:ind w:left="100"/>
              <w:rPr>
                <w:noProof/>
              </w:rPr>
            </w:pPr>
            <w:r>
              <w:rPr>
                <w:noProof/>
              </w:rPr>
              <w:t>Rev1: update cover page</w:t>
            </w:r>
          </w:p>
        </w:tc>
      </w:tr>
    </w:tbl>
    <w:p w14:paraId="2E28FAC1" w14:textId="77777777" w:rsidR="00240F2C" w:rsidRDefault="00240F2C" w:rsidP="00240F2C">
      <w:pPr>
        <w:pStyle w:val="CRCoverPage"/>
        <w:spacing w:after="0"/>
        <w:rPr>
          <w:noProof/>
          <w:sz w:val="8"/>
          <w:szCs w:val="8"/>
        </w:rPr>
      </w:pPr>
    </w:p>
    <w:p w14:paraId="1557EA72" w14:textId="77777777" w:rsidR="001E41F3" w:rsidRDefault="001E41F3">
      <w:pPr>
        <w:rPr>
          <w:noProof/>
        </w:rPr>
        <w:sectPr w:rsidR="001E41F3">
          <w:headerReference w:type="even" r:id="rId11"/>
          <w:footnotePr>
            <w:numRestart w:val="eachSect"/>
          </w:footnotePr>
          <w:pgSz w:w="11907" w:h="16840" w:code="9"/>
          <w:pgMar w:top="1418" w:right="1134" w:bottom="1134" w:left="1134" w:header="680" w:footer="567" w:gutter="0"/>
          <w:cols w:space="720"/>
        </w:sectPr>
      </w:pPr>
    </w:p>
    <w:p w14:paraId="15609453" w14:textId="77777777" w:rsidR="0002639A" w:rsidRPr="00CE4669" w:rsidRDefault="0002639A" w:rsidP="00907550">
      <w:pPr>
        <w:pStyle w:val="CRSeparator"/>
      </w:pPr>
      <w:r w:rsidRPr="00CE4669">
        <w:lastRenderedPageBreak/>
        <w:t>==============First change==============</w:t>
      </w:r>
    </w:p>
    <w:p w14:paraId="3526E96D" w14:textId="77777777" w:rsidR="0002639A" w:rsidRPr="00567618" w:rsidRDefault="0002639A" w:rsidP="003B0BD9">
      <w:pPr>
        <w:pStyle w:val="Heading1"/>
      </w:pPr>
      <w:r w:rsidRPr="00567618">
        <w:t>A.</w:t>
      </w:r>
      <w:r>
        <w:rPr>
          <w:lang w:eastAsia="ko-KR"/>
        </w:rPr>
        <w:t>19</w:t>
      </w:r>
      <w:r w:rsidRPr="00567618">
        <w:tab/>
        <w:t xml:space="preserve">SDP offers </w:t>
      </w:r>
      <w:r w:rsidRPr="00567618">
        <w:rPr>
          <w:lang w:eastAsia="ko-KR"/>
        </w:rPr>
        <w:t xml:space="preserve">and answers for speech sessions with </w:t>
      </w:r>
      <w:r>
        <w:rPr>
          <w:lang w:eastAsia="ko-KR"/>
        </w:rPr>
        <w:t>I</w:t>
      </w:r>
      <w:r w:rsidRPr="00567618">
        <w:rPr>
          <w:lang w:eastAsia="ko-KR"/>
        </w:rPr>
        <w:t>V</w:t>
      </w:r>
      <w:r>
        <w:rPr>
          <w:lang w:eastAsia="ko-KR"/>
        </w:rPr>
        <w:t>A</w:t>
      </w:r>
      <w:r w:rsidRPr="00567618">
        <w:rPr>
          <w:lang w:eastAsia="ko-KR"/>
        </w:rPr>
        <w:t>S</w:t>
      </w:r>
    </w:p>
    <w:p w14:paraId="30D5DA0F" w14:textId="77777777" w:rsidR="0002639A" w:rsidRPr="00567618" w:rsidRDefault="0002639A" w:rsidP="003B0BD9">
      <w:pPr>
        <w:rPr>
          <w:lang w:eastAsia="ko-KR"/>
        </w:rPr>
      </w:pPr>
      <w:r w:rsidRPr="00567618">
        <w:rPr>
          <w:lang w:eastAsia="ko-KR"/>
        </w:rPr>
        <w:t>These</w:t>
      </w:r>
      <w:r w:rsidRPr="00567618">
        <w:t xml:space="preserve"> examples</w:t>
      </w:r>
      <w:r w:rsidRPr="00567618">
        <w:rPr>
          <w:lang w:eastAsia="ko-KR"/>
        </w:rPr>
        <w:t xml:space="preserve"> show</w:t>
      </w:r>
      <w:r w:rsidRPr="00567618">
        <w:t xml:space="preserve"> SDP offers </w:t>
      </w:r>
      <w:r w:rsidRPr="00567618">
        <w:rPr>
          <w:lang w:eastAsia="ko-KR"/>
        </w:rPr>
        <w:t xml:space="preserve">and answers for speech sessions where </w:t>
      </w:r>
      <w:r>
        <w:rPr>
          <w:lang w:eastAsia="ko-KR"/>
        </w:rPr>
        <w:t>I</w:t>
      </w:r>
      <w:r w:rsidRPr="00567618">
        <w:rPr>
          <w:lang w:eastAsia="ko-KR"/>
        </w:rPr>
        <w:t>V</w:t>
      </w:r>
      <w:r>
        <w:rPr>
          <w:lang w:eastAsia="ko-KR"/>
        </w:rPr>
        <w:t>A</w:t>
      </w:r>
      <w:r w:rsidRPr="00567618">
        <w:rPr>
          <w:lang w:eastAsia="ko-KR"/>
        </w:rPr>
        <w:t xml:space="preserve">S is negotiated. </w:t>
      </w:r>
      <w:r w:rsidRPr="00567618">
        <w:t>These SDP offer and answer examples are designed to highlight the respective area that is being described and should therefore not be considered as complete SDP offers and answers.</w:t>
      </w:r>
    </w:p>
    <w:p w14:paraId="171B34AA" w14:textId="77777777" w:rsidR="0002639A" w:rsidRPr="00567618" w:rsidRDefault="0002639A" w:rsidP="003B0BD9">
      <w:pPr>
        <w:pStyle w:val="Heading2"/>
      </w:pPr>
      <w:bookmarkStart w:id="1" w:name="_CRA_19_1"/>
      <w:bookmarkStart w:id="2" w:name="_Toc153464595"/>
      <w:bookmarkStart w:id="3" w:name="_Toc202289817"/>
      <w:bookmarkEnd w:id="1"/>
      <w:r w:rsidRPr="00567618">
        <w:t>A.</w:t>
      </w:r>
      <w:r>
        <w:rPr>
          <w:lang w:eastAsia="ko-KR"/>
        </w:rPr>
        <w:t>19</w:t>
      </w:r>
      <w:r w:rsidRPr="00567618">
        <w:t>.</w:t>
      </w:r>
      <w:r>
        <w:rPr>
          <w:lang w:eastAsia="ko-KR"/>
        </w:rPr>
        <w:t>1</w:t>
      </w:r>
      <w:r w:rsidRPr="00567618">
        <w:tab/>
      </w:r>
      <w:r w:rsidRPr="00567618">
        <w:rPr>
          <w:lang w:eastAsia="ko-KR"/>
        </w:rPr>
        <w:t>SDP offers initiated by MTSI client in terminal</w:t>
      </w:r>
      <w:bookmarkEnd w:id="2"/>
      <w:bookmarkEnd w:id="3"/>
    </w:p>
    <w:p w14:paraId="09C00E9D" w14:textId="77777777" w:rsidR="0002639A" w:rsidRPr="00567618" w:rsidRDefault="0002639A" w:rsidP="003B0BD9">
      <w:r w:rsidRPr="00567618">
        <w:rPr>
          <w:lang w:eastAsia="ko-KR"/>
        </w:rPr>
        <w:t>The SDP offers below can be used by MTSI client in terminal, depending on the access technology or the number of audio channels.</w:t>
      </w:r>
    </w:p>
    <w:p w14:paraId="27FD60FF" w14:textId="77777777" w:rsidR="0002639A" w:rsidRPr="00567618" w:rsidRDefault="0002639A" w:rsidP="003B0BD9">
      <w:pPr>
        <w:pStyle w:val="Heading3"/>
      </w:pPr>
      <w:bookmarkStart w:id="4" w:name="_CRA_19_1_1"/>
      <w:bookmarkStart w:id="5" w:name="_Toc153464596"/>
      <w:bookmarkStart w:id="6" w:name="_Toc202289818"/>
      <w:bookmarkEnd w:id="4"/>
      <w:r w:rsidRPr="00567618">
        <w:t>A.</w:t>
      </w:r>
      <w:r>
        <w:t>19.</w:t>
      </w:r>
      <w:r>
        <w:rPr>
          <w:lang w:eastAsia="ko-KR"/>
        </w:rPr>
        <w:t>1</w:t>
      </w:r>
      <w:r w:rsidRPr="00567618">
        <w:t>.1</w:t>
      </w:r>
      <w:r w:rsidRPr="00567618">
        <w:tab/>
      </w:r>
      <w:r w:rsidRPr="00567618">
        <w:rPr>
          <w:lang w:eastAsia="ko-KR"/>
        </w:rPr>
        <w:t>Unknown access technology</w:t>
      </w:r>
      <w:bookmarkEnd w:id="5"/>
      <w:bookmarkEnd w:id="6"/>
    </w:p>
    <w:p w14:paraId="3E7EE6CF" w14:textId="77777777" w:rsidR="0002639A" w:rsidRDefault="0002639A" w:rsidP="003B0BD9">
      <w:pPr>
        <w:rPr>
          <w:lang w:eastAsia="ko-KR"/>
        </w:rPr>
      </w:pPr>
      <w:r w:rsidRPr="00567618">
        <w:rPr>
          <w:lang w:eastAsia="ko-KR"/>
        </w:rPr>
        <w:t xml:space="preserve">When the access technology is unknown to MTSI client in terminal, the SDP offer below can be used to initiate a speech session. In this example, </w:t>
      </w:r>
      <w:r>
        <w:rPr>
          <w:lang w:eastAsia="ko-KR"/>
        </w:rPr>
        <w:t xml:space="preserve">RTP Payload Type 96 is defined for IVAS, </w:t>
      </w:r>
      <w:r w:rsidRPr="00567618">
        <w:rPr>
          <w:lang w:eastAsia="ko-KR"/>
        </w:rPr>
        <w:t>RTP Payload Type 97 is defined for EVS, and two sets of RTP Payload Types, 98 and 99, and 100 and 101 are defined for AMR-WB and AMR respectively.</w:t>
      </w:r>
    </w:p>
    <w:p w14:paraId="25697AAD" w14:textId="77777777" w:rsidR="0002639A" w:rsidRPr="00567618" w:rsidRDefault="0002639A" w:rsidP="003B0BD9">
      <w:pPr>
        <w:pStyle w:val="TH"/>
      </w:pPr>
      <w:bookmarkStart w:id="7" w:name="_CRTableA_19_1"/>
      <w:r w:rsidRPr="00567618">
        <w:t xml:space="preserve">Table </w:t>
      </w:r>
      <w:bookmarkEnd w:id="7"/>
      <w:r w:rsidRPr="00567618">
        <w:t>A.</w:t>
      </w:r>
      <w:r>
        <w:rPr>
          <w:lang w:eastAsia="ko-KR"/>
        </w:rPr>
        <w:t>19</w:t>
      </w:r>
      <w:r w:rsidRPr="00567618">
        <w:t>.1: SDP example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9639"/>
      </w:tblGrid>
      <w:tr w:rsidR="0002639A" w:rsidRPr="00567618" w14:paraId="7DA0D3D3" w14:textId="77777777" w:rsidTr="003969FD">
        <w:trPr>
          <w:jc w:val="center"/>
        </w:trPr>
        <w:tc>
          <w:tcPr>
            <w:tcW w:w="9639" w:type="dxa"/>
          </w:tcPr>
          <w:p w14:paraId="5A9412C4" w14:textId="77777777" w:rsidR="0002639A" w:rsidRPr="00567618" w:rsidRDefault="0002639A" w:rsidP="003969FD">
            <w:pPr>
              <w:pStyle w:val="TAH"/>
            </w:pPr>
            <w:r w:rsidRPr="00567618">
              <w:t>SDP offer</w:t>
            </w:r>
          </w:p>
        </w:tc>
      </w:tr>
      <w:tr w:rsidR="0002639A" w:rsidRPr="00567618" w14:paraId="130887C7" w14:textId="77777777" w:rsidTr="003969FD">
        <w:trPr>
          <w:jc w:val="center"/>
        </w:trPr>
        <w:tc>
          <w:tcPr>
            <w:tcW w:w="9639" w:type="dxa"/>
          </w:tcPr>
          <w:p w14:paraId="1DEB31B4" w14:textId="77777777" w:rsidR="0002639A" w:rsidRPr="00567618" w:rsidRDefault="0002639A" w:rsidP="003969FD">
            <w:pPr>
              <w:pStyle w:val="PL"/>
              <w:rPr>
                <w:lang w:eastAsia="ko-KR"/>
              </w:rPr>
            </w:pPr>
            <w:r w:rsidRPr="00567618">
              <w:t xml:space="preserve">m=audio 49152 RTP/AVP </w:t>
            </w:r>
            <w:r>
              <w:t xml:space="preserve">96 </w:t>
            </w:r>
            <w:r w:rsidRPr="00567618">
              <w:t>97 98 99</w:t>
            </w:r>
            <w:r>
              <w:t xml:space="preserve"> </w:t>
            </w:r>
            <w:r w:rsidRPr="00567618">
              <w:t>100</w:t>
            </w:r>
            <w:r w:rsidRPr="00567618">
              <w:rPr>
                <w:lang w:eastAsia="ko-KR"/>
              </w:rPr>
              <w:t xml:space="preserve"> 101</w:t>
            </w:r>
          </w:p>
          <w:p w14:paraId="62DE7704" w14:textId="77777777" w:rsidR="0002639A" w:rsidRPr="00567618" w:rsidRDefault="0002639A" w:rsidP="003969FD">
            <w:pPr>
              <w:pStyle w:val="PL"/>
            </w:pPr>
            <w:r w:rsidRPr="00567618">
              <w:t>a=tcap:1 RTP/AVPF</w:t>
            </w:r>
          </w:p>
          <w:p w14:paraId="0B88D03D" w14:textId="77777777" w:rsidR="0002639A" w:rsidRPr="00567618" w:rsidRDefault="0002639A" w:rsidP="003969FD">
            <w:pPr>
              <w:pStyle w:val="PL"/>
              <w:rPr>
                <w:lang w:eastAsia="ko-KR"/>
              </w:rPr>
            </w:pPr>
            <w:r w:rsidRPr="00567618">
              <w:t>a=pcfg:1 t=1</w:t>
            </w:r>
          </w:p>
          <w:p w14:paraId="1AA96A56" w14:textId="77777777" w:rsidR="0002639A" w:rsidRPr="00567618" w:rsidRDefault="0002639A" w:rsidP="003969FD">
            <w:pPr>
              <w:pStyle w:val="PL"/>
              <w:rPr>
                <w:lang w:eastAsia="ko-KR"/>
              </w:rPr>
            </w:pPr>
            <w:r w:rsidRPr="00567618">
              <w:rPr>
                <w:lang w:eastAsia="ko-KR"/>
              </w:rPr>
              <w:t>b=AS:</w:t>
            </w:r>
            <w:ins w:id="8" w:author="Author">
              <w:r>
                <w:rPr>
                  <w:lang w:eastAsia="ko-KR"/>
                </w:rPr>
                <w:t>549</w:t>
              </w:r>
            </w:ins>
            <w:del w:id="9" w:author="Author">
              <w:r w:rsidDel="008703E4">
                <w:rPr>
                  <w:lang w:eastAsia="ko-KR"/>
                </w:rPr>
                <w:delText>55</w:delText>
              </w:r>
              <w:r w:rsidDel="00954D33">
                <w:rPr>
                  <w:lang w:eastAsia="ko-KR"/>
                </w:rPr>
                <w:delText>6</w:delText>
              </w:r>
            </w:del>
          </w:p>
          <w:p w14:paraId="7061253A" w14:textId="77777777" w:rsidR="0002639A" w:rsidRPr="00567618" w:rsidRDefault="0002639A" w:rsidP="003969FD">
            <w:pPr>
              <w:pStyle w:val="PL"/>
              <w:rPr>
                <w:lang w:eastAsia="ko-KR"/>
              </w:rPr>
            </w:pPr>
            <w:r w:rsidRPr="00567618">
              <w:rPr>
                <w:lang w:eastAsia="ko-KR"/>
              </w:rPr>
              <w:t>b=RS:0</w:t>
            </w:r>
          </w:p>
          <w:p w14:paraId="59DE26EB" w14:textId="77777777" w:rsidR="0002639A" w:rsidRPr="00567618" w:rsidRDefault="0002639A" w:rsidP="003969FD">
            <w:pPr>
              <w:pStyle w:val="PL"/>
              <w:rPr>
                <w:lang w:eastAsia="ko-KR"/>
              </w:rPr>
            </w:pPr>
            <w:r w:rsidRPr="00567618">
              <w:rPr>
                <w:lang w:eastAsia="ko-KR"/>
              </w:rPr>
              <w:t>b=RR:2000</w:t>
            </w:r>
          </w:p>
          <w:p w14:paraId="3A87E129" w14:textId="77777777" w:rsidR="0002639A" w:rsidRPr="00567618" w:rsidRDefault="0002639A" w:rsidP="003969FD">
            <w:pPr>
              <w:pStyle w:val="PL"/>
              <w:rPr>
                <w:lang w:eastAsia="ko-KR"/>
              </w:rPr>
            </w:pPr>
            <w:r w:rsidRPr="00567618">
              <w:t>a=rtpmap:9</w:t>
            </w:r>
            <w:r>
              <w:rPr>
                <w:lang w:eastAsia="ko-KR"/>
              </w:rPr>
              <w:t>6</w:t>
            </w:r>
            <w:r w:rsidRPr="00567618">
              <w:rPr>
                <w:lang w:eastAsia="ko-KR"/>
              </w:rPr>
              <w:t xml:space="preserve"> </w:t>
            </w:r>
            <w:r>
              <w:rPr>
                <w:lang w:eastAsia="ko-KR"/>
              </w:rPr>
              <w:t>I</w:t>
            </w:r>
            <w:r w:rsidRPr="00567618">
              <w:rPr>
                <w:lang w:eastAsia="ko-KR"/>
              </w:rPr>
              <w:t>V</w:t>
            </w:r>
            <w:r>
              <w:rPr>
                <w:lang w:eastAsia="ko-KR"/>
              </w:rPr>
              <w:t>A</w:t>
            </w:r>
            <w:r w:rsidRPr="00567618">
              <w:rPr>
                <w:lang w:eastAsia="ko-KR"/>
              </w:rPr>
              <w:t>S/16000</w:t>
            </w:r>
            <w:del w:id="10" w:author="Author">
              <w:r w:rsidRPr="00567618" w:rsidDel="000E4AC2">
                <w:rPr>
                  <w:lang w:eastAsia="ko-KR"/>
                </w:rPr>
                <w:delText>/1</w:delText>
              </w:r>
            </w:del>
          </w:p>
          <w:p w14:paraId="09D5A8EE" w14:textId="77777777" w:rsidR="0002639A" w:rsidRPr="00567618" w:rsidRDefault="0002639A" w:rsidP="003969FD">
            <w:pPr>
              <w:pStyle w:val="PL"/>
              <w:rPr>
                <w:lang w:eastAsia="ko-KR"/>
              </w:rPr>
            </w:pPr>
            <w:r w:rsidRPr="00567618">
              <w:t>a=fmtp:9</w:t>
            </w:r>
            <w:r>
              <w:rPr>
                <w:lang w:eastAsia="ko-KR"/>
              </w:rPr>
              <w:t>6</w:t>
            </w:r>
            <w:r w:rsidRPr="00567618">
              <w:rPr>
                <w:lang w:eastAsia="ko-KR"/>
              </w:rPr>
              <w:t xml:space="preserve"> </w:t>
            </w:r>
            <w:r>
              <w:rPr>
                <w:lang w:eastAsia="ko-KR"/>
              </w:rPr>
              <w:t>cf</w:t>
            </w:r>
            <w:ins w:id="11" w:author="Author">
              <w:r>
                <w:rPr>
                  <w:lang w:eastAsia="ko-KR"/>
                </w:rPr>
                <w:t>-send</w:t>
              </w:r>
            </w:ins>
            <w:r>
              <w:rPr>
                <w:lang w:eastAsia="ko-KR"/>
              </w:rPr>
              <w:t>=OSBA,OMASA,MC,ISM</w:t>
            </w:r>
            <w:ins w:id="12" w:author="Author">
              <w:r>
                <w:rPr>
                  <w:lang w:eastAsia="ko-KR"/>
                </w:rPr>
                <w:t>,MASA</w:t>
              </w:r>
            </w:ins>
            <w:r>
              <w:rPr>
                <w:lang w:eastAsia="ko-KR"/>
              </w:rPr>
              <w:t>,SBA,Stereo; ibr=</w:t>
            </w:r>
            <w:ins w:id="13" w:author="Author">
              <w:r>
                <w:rPr>
                  <w:lang w:eastAsia="ko-KR"/>
                </w:rPr>
                <w:t>13.2-</w:t>
              </w:r>
            </w:ins>
            <w:r>
              <w:rPr>
                <w:lang w:eastAsia="ko-KR"/>
              </w:rPr>
              <w:t>512; pi-types=</w:t>
            </w:r>
            <w:ins w:id="14" w:author="Author">
              <w:r>
                <w:rPr>
                  <w:lang w:eastAsia="ko-KR"/>
                </w:rPr>
                <w:t>fsco,fdoc,fdou,face</w:t>
              </w:r>
            </w:ins>
            <w:del w:id="15" w:author="Author">
              <w:r w:rsidDel="00F43832">
                <w:rPr>
                  <w:lang w:eastAsia="ko-KR"/>
                </w:rPr>
                <w:delText>xxx</w:delText>
              </w:r>
            </w:del>
            <w:r>
              <w:rPr>
                <w:lang w:eastAsia="ko-KR"/>
              </w:rPr>
              <w:t>; pi-br=</w:t>
            </w:r>
            <w:ins w:id="16" w:author="Author">
              <w:r>
                <w:rPr>
                  <w:lang w:eastAsia="ko-KR"/>
                </w:rPr>
                <w:t>10</w:t>
              </w:r>
            </w:ins>
            <w:del w:id="17" w:author="Author">
              <w:r w:rsidDel="008703E4">
                <w:rPr>
                  <w:lang w:eastAsia="ko-KR"/>
                </w:rPr>
                <w:delText>20</w:delText>
              </w:r>
            </w:del>
            <w:r>
              <w:rPr>
                <w:lang w:eastAsia="ko-KR"/>
              </w:rPr>
              <w:t xml:space="preserve">; </w:t>
            </w:r>
            <w:r w:rsidRPr="00567618">
              <w:t>max-red=220</w:t>
            </w:r>
          </w:p>
          <w:p w14:paraId="64BE6D6D" w14:textId="77777777" w:rsidR="0002639A" w:rsidRPr="00567618" w:rsidRDefault="0002639A" w:rsidP="003969FD">
            <w:pPr>
              <w:pStyle w:val="PL"/>
              <w:rPr>
                <w:lang w:eastAsia="ko-KR"/>
              </w:rPr>
            </w:pPr>
            <w:r w:rsidRPr="00567618">
              <w:t>a=rtpmap:9</w:t>
            </w:r>
            <w:r w:rsidRPr="00567618">
              <w:rPr>
                <w:lang w:eastAsia="ko-KR"/>
              </w:rPr>
              <w:t>7 EVS/16000/1</w:t>
            </w:r>
          </w:p>
          <w:p w14:paraId="7878ECEC" w14:textId="77777777" w:rsidR="0002639A" w:rsidRPr="00567618" w:rsidRDefault="0002639A" w:rsidP="003969FD">
            <w:pPr>
              <w:pStyle w:val="PL"/>
              <w:rPr>
                <w:lang w:eastAsia="ko-KR"/>
              </w:rPr>
            </w:pPr>
            <w:r w:rsidRPr="00567618">
              <w:t>a=fmtp:9</w:t>
            </w:r>
            <w:r w:rsidRPr="00567618">
              <w:rPr>
                <w:lang w:eastAsia="ko-KR"/>
              </w:rPr>
              <w:t xml:space="preserve">7 </w:t>
            </w:r>
            <w:r w:rsidRPr="00567618">
              <w:t>max-red=220</w:t>
            </w:r>
          </w:p>
          <w:p w14:paraId="52262360" w14:textId="77777777" w:rsidR="0002639A" w:rsidRPr="00567618" w:rsidRDefault="0002639A" w:rsidP="003969FD">
            <w:pPr>
              <w:pStyle w:val="PL"/>
            </w:pPr>
            <w:r w:rsidRPr="00567618">
              <w:t>a=rtpmap:9</w:t>
            </w:r>
            <w:r w:rsidRPr="00567618">
              <w:rPr>
                <w:lang w:eastAsia="ko-KR"/>
              </w:rPr>
              <w:t>8</w:t>
            </w:r>
            <w:r w:rsidRPr="00567618">
              <w:t xml:space="preserve"> AMR-WB/16000/1</w:t>
            </w:r>
          </w:p>
          <w:p w14:paraId="1C280DA4" w14:textId="77777777" w:rsidR="0002639A" w:rsidRPr="00567618" w:rsidRDefault="0002639A" w:rsidP="003969FD">
            <w:pPr>
              <w:pStyle w:val="PL"/>
            </w:pPr>
            <w:r w:rsidRPr="00567618">
              <w:t>a=fmtp:9</w:t>
            </w:r>
            <w:r w:rsidRPr="00567618">
              <w:rPr>
                <w:lang w:eastAsia="ko-KR"/>
              </w:rPr>
              <w:t>8</w:t>
            </w:r>
            <w:r w:rsidRPr="00567618">
              <w:t xml:space="preserve"> mode-change-capability=2; max-red=220</w:t>
            </w:r>
          </w:p>
          <w:p w14:paraId="47A01868" w14:textId="77777777" w:rsidR="0002639A" w:rsidRPr="00567618" w:rsidRDefault="0002639A" w:rsidP="003969FD">
            <w:pPr>
              <w:pStyle w:val="PL"/>
            </w:pPr>
            <w:r w:rsidRPr="00567618">
              <w:t>a=rtpmap:9</w:t>
            </w:r>
            <w:r w:rsidRPr="00567618">
              <w:rPr>
                <w:lang w:eastAsia="ko-KR"/>
              </w:rPr>
              <w:t>9</w:t>
            </w:r>
            <w:r w:rsidRPr="00567618">
              <w:t xml:space="preserve"> AMR-WB/16000/1</w:t>
            </w:r>
          </w:p>
          <w:p w14:paraId="63D520BA" w14:textId="77777777" w:rsidR="0002639A" w:rsidRPr="00567618" w:rsidRDefault="0002639A" w:rsidP="003969FD">
            <w:pPr>
              <w:pStyle w:val="PL"/>
            </w:pPr>
            <w:r w:rsidRPr="00567618">
              <w:t>a=fmtp:9</w:t>
            </w:r>
            <w:r w:rsidRPr="00567618">
              <w:rPr>
                <w:lang w:eastAsia="ko-KR"/>
              </w:rPr>
              <w:t>9</w:t>
            </w:r>
            <w:r w:rsidRPr="00567618">
              <w:t xml:space="preserve"> mode-change-capability=2; max-red=220; octet-align=1</w:t>
            </w:r>
          </w:p>
          <w:p w14:paraId="02555C56" w14:textId="77777777" w:rsidR="0002639A" w:rsidRPr="00567618" w:rsidRDefault="0002639A" w:rsidP="003969FD">
            <w:pPr>
              <w:pStyle w:val="PL"/>
            </w:pPr>
            <w:r w:rsidRPr="00567618">
              <w:t>a=rtpmap:</w:t>
            </w:r>
            <w:r w:rsidRPr="00567618">
              <w:rPr>
                <w:lang w:eastAsia="ko-KR"/>
              </w:rPr>
              <w:t>100</w:t>
            </w:r>
            <w:r w:rsidRPr="00567618">
              <w:t xml:space="preserve"> AMR/8000/1</w:t>
            </w:r>
          </w:p>
          <w:p w14:paraId="1FC3FDC6" w14:textId="77777777" w:rsidR="0002639A" w:rsidRPr="00567618" w:rsidRDefault="0002639A" w:rsidP="003969FD">
            <w:pPr>
              <w:pStyle w:val="PL"/>
            </w:pPr>
            <w:r w:rsidRPr="00567618">
              <w:t>a=fmtp:</w:t>
            </w:r>
            <w:r w:rsidRPr="00567618">
              <w:rPr>
                <w:lang w:eastAsia="ko-KR"/>
              </w:rPr>
              <w:t>100</w:t>
            </w:r>
            <w:r w:rsidRPr="00567618">
              <w:t xml:space="preserve"> mode-change-capability=2; max-red=220</w:t>
            </w:r>
          </w:p>
          <w:p w14:paraId="3CEB670E" w14:textId="77777777" w:rsidR="0002639A" w:rsidRPr="00567618" w:rsidRDefault="0002639A" w:rsidP="003969FD">
            <w:pPr>
              <w:pStyle w:val="PL"/>
            </w:pPr>
            <w:r w:rsidRPr="00567618">
              <w:t>a=rtpmap:10</w:t>
            </w:r>
            <w:r w:rsidRPr="00567618">
              <w:rPr>
                <w:lang w:eastAsia="ko-KR"/>
              </w:rPr>
              <w:t>1</w:t>
            </w:r>
            <w:r w:rsidRPr="00567618">
              <w:t xml:space="preserve"> AMR/8000/1</w:t>
            </w:r>
          </w:p>
          <w:p w14:paraId="2DDD5190" w14:textId="77777777" w:rsidR="0002639A" w:rsidRPr="00567618" w:rsidRDefault="0002639A" w:rsidP="003969FD">
            <w:pPr>
              <w:pStyle w:val="PL"/>
            </w:pPr>
            <w:r w:rsidRPr="00567618">
              <w:t>a=fmtp:10</w:t>
            </w:r>
            <w:r w:rsidRPr="00567618">
              <w:rPr>
                <w:lang w:eastAsia="ko-KR"/>
              </w:rPr>
              <w:t>1</w:t>
            </w:r>
            <w:r w:rsidRPr="00567618">
              <w:t xml:space="preserve"> mode-change-capability=2; max-red=220; octet-align=1</w:t>
            </w:r>
          </w:p>
          <w:p w14:paraId="1E8ED41C" w14:textId="77777777" w:rsidR="0002639A" w:rsidRPr="00567618" w:rsidRDefault="0002639A" w:rsidP="003969FD">
            <w:pPr>
              <w:pStyle w:val="PL"/>
            </w:pPr>
            <w:r w:rsidRPr="00567618">
              <w:t>a=ptime:20</w:t>
            </w:r>
          </w:p>
          <w:p w14:paraId="686C04FF" w14:textId="77777777" w:rsidR="0002639A" w:rsidRPr="00567618" w:rsidRDefault="0002639A" w:rsidP="003969FD">
            <w:pPr>
              <w:pStyle w:val="PL"/>
            </w:pPr>
            <w:r w:rsidRPr="00567618">
              <w:t>a=maxptime:240</w:t>
            </w:r>
          </w:p>
        </w:tc>
      </w:tr>
    </w:tbl>
    <w:p w14:paraId="494D884D" w14:textId="77777777" w:rsidR="0002639A" w:rsidDel="00F43832" w:rsidRDefault="0002639A" w:rsidP="003B0BD9">
      <w:pPr>
        <w:rPr>
          <w:del w:id="18" w:author="Author"/>
        </w:rPr>
      </w:pPr>
    </w:p>
    <w:p w14:paraId="3E72D5DA" w14:textId="77777777" w:rsidR="0002639A" w:rsidRPr="00D10BBE" w:rsidRDefault="0002639A" w:rsidP="003B0BD9">
      <w:pPr>
        <w:pStyle w:val="NO"/>
        <w:rPr>
          <w:lang w:eastAsia="ko-KR"/>
        </w:rPr>
      </w:pPr>
      <w:del w:id="19" w:author="Author">
        <w:r w:rsidDel="00F43832">
          <w:rPr>
            <w:lang w:eastAsia="ko-KR"/>
          </w:rPr>
          <w:delText>NOTE: It is FFS to add the list of PI data types offered for the session.</w:delText>
        </w:r>
      </w:del>
    </w:p>
    <w:p w14:paraId="5682EAE7" w14:textId="77777777" w:rsidR="0002639A" w:rsidRPr="00567618" w:rsidRDefault="0002639A" w:rsidP="003B0BD9">
      <w:pPr>
        <w:rPr>
          <w:b/>
        </w:rPr>
      </w:pPr>
      <w:r w:rsidRPr="00567618">
        <w:rPr>
          <w:b/>
        </w:rPr>
        <w:t>Comments:</w:t>
      </w:r>
    </w:p>
    <w:p w14:paraId="777A9088" w14:textId="77777777" w:rsidR="0002639A" w:rsidRPr="00567618" w:rsidRDefault="0002639A" w:rsidP="003B0BD9">
      <w:pPr>
        <w:rPr>
          <w:lang w:eastAsia="ko-KR"/>
        </w:rPr>
      </w:pPr>
      <w:r>
        <w:rPr>
          <w:lang w:eastAsia="ko-KR"/>
        </w:rPr>
        <w:t>T</w:t>
      </w:r>
      <w:r w:rsidRPr="00567618">
        <w:rPr>
          <w:lang w:eastAsia="ko-KR"/>
        </w:rPr>
        <w:t xml:space="preserve">he MTSI client in terminal </w:t>
      </w:r>
      <w:r>
        <w:rPr>
          <w:lang w:eastAsia="ko-KR"/>
        </w:rPr>
        <w:t xml:space="preserve">IVAS with up to 512 kbps and all </w:t>
      </w:r>
      <w:r w:rsidRPr="00567618">
        <w:rPr>
          <w:lang w:eastAsia="ko-KR"/>
        </w:rPr>
        <w:t>EVS</w:t>
      </w:r>
      <w:r>
        <w:rPr>
          <w:lang w:eastAsia="ko-KR"/>
        </w:rPr>
        <w:t xml:space="preserve"> codecs modes, for both sending and receiving directions</w:t>
      </w:r>
      <w:r w:rsidRPr="00567618">
        <w:rPr>
          <w:lang w:eastAsia="ko-KR"/>
        </w:rPr>
        <w:t>.</w:t>
      </w:r>
      <w:r>
        <w:rPr>
          <w:lang w:eastAsia="ko-KR"/>
        </w:rPr>
        <w:t xml:space="preserve"> For IVAS, all audio bandwidths from wideband to </w:t>
      </w:r>
      <w:proofErr w:type="spellStart"/>
      <w:r>
        <w:rPr>
          <w:lang w:eastAsia="ko-KR"/>
        </w:rPr>
        <w:t>fullband</w:t>
      </w:r>
      <w:proofErr w:type="spellEnd"/>
      <w:r>
        <w:rPr>
          <w:lang w:eastAsia="ko-KR"/>
        </w:rPr>
        <w:t xml:space="preserve"> are offered but no parameter is needed since this is default when the </w:t>
      </w:r>
      <w:proofErr w:type="spellStart"/>
      <w:r>
        <w:rPr>
          <w:lang w:eastAsia="ko-KR"/>
        </w:rPr>
        <w:t>ibw</w:t>
      </w:r>
      <w:proofErr w:type="spellEnd"/>
      <w:r>
        <w:rPr>
          <w:lang w:eastAsia="ko-KR"/>
        </w:rPr>
        <w:t xml:space="preserve"> parameter is not included. PI dat</w:t>
      </w:r>
      <w:ins w:id="20" w:author="Author">
        <w:r>
          <w:rPr>
            <w:lang w:eastAsia="ko-KR"/>
          </w:rPr>
          <w:t>a</w:t>
        </w:r>
      </w:ins>
      <w:del w:id="21" w:author="Author">
        <w:r w:rsidDel="00F43832">
          <w:rPr>
            <w:lang w:eastAsia="ko-KR"/>
          </w:rPr>
          <w:delText>e</w:delText>
        </w:r>
      </w:del>
      <w:ins w:id="22" w:author="Author">
        <w:r>
          <w:rPr>
            <w:lang w:eastAsia="ko-KR"/>
          </w:rPr>
          <w:t xml:space="preserve"> for scene orientations, device orientations (compensated and uncompensated) and acoustic environment</w:t>
        </w:r>
      </w:ins>
      <w:r>
        <w:rPr>
          <w:lang w:eastAsia="ko-KR"/>
        </w:rPr>
        <w:t xml:space="preserve"> is also offered for both directions with up to </w:t>
      </w:r>
      <w:del w:id="23" w:author="Author">
        <w:r w:rsidDel="008703E4">
          <w:rPr>
            <w:lang w:eastAsia="ko-KR"/>
          </w:rPr>
          <w:delText>20</w:delText>
        </w:r>
      </w:del>
      <w:ins w:id="24" w:author="Author">
        <w:r>
          <w:rPr>
            <w:lang w:eastAsia="ko-KR"/>
          </w:rPr>
          <w:t>10</w:t>
        </w:r>
      </w:ins>
      <w:r>
        <w:rPr>
          <w:lang w:eastAsia="ko-KR"/>
        </w:rPr>
        <w:t xml:space="preserve"> kbps. A</w:t>
      </w:r>
      <w:r w:rsidRPr="00567618">
        <w:rPr>
          <w:lang w:eastAsia="ko-KR"/>
        </w:rPr>
        <w:t xml:space="preserve">ll </w:t>
      </w:r>
      <w:r>
        <w:rPr>
          <w:lang w:eastAsia="ko-KR"/>
        </w:rPr>
        <w:t xml:space="preserve">audio </w:t>
      </w:r>
      <w:r w:rsidRPr="00567618">
        <w:rPr>
          <w:lang w:eastAsia="ko-KR"/>
        </w:rPr>
        <w:t>bandwidths</w:t>
      </w:r>
      <w:r>
        <w:rPr>
          <w:lang w:eastAsia="ko-KR"/>
        </w:rPr>
        <w:t xml:space="preserve"> are allowed for both IVAS and EVS</w:t>
      </w:r>
      <w:r w:rsidRPr="00567618">
        <w:rPr>
          <w:lang w:eastAsia="ko-KR"/>
        </w:rPr>
        <w:t>.</w:t>
      </w:r>
      <w:r>
        <w:rPr>
          <w:lang w:eastAsia="ko-KR"/>
        </w:rPr>
        <w:t xml:space="preserve"> For the </w:t>
      </w:r>
      <w:r w:rsidRPr="001B7C1D">
        <w:rPr>
          <w:lang w:eastAsia="ko-KR"/>
        </w:rPr>
        <w:t>EVS</w:t>
      </w:r>
      <w:r>
        <w:rPr>
          <w:lang w:eastAsia="ko-KR"/>
        </w:rPr>
        <w:t xml:space="preserve"> mode in IVAS,</w:t>
      </w:r>
      <w:r w:rsidRPr="001B7C1D">
        <w:rPr>
          <w:lang w:eastAsia="ko-KR"/>
        </w:rPr>
        <w:t xml:space="preserve"> </w:t>
      </w:r>
      <w:r>
        <w:rPr>
          <w:lang w:eastAsia="ko-KR"/>
        </w:rPr>
        <w:t xml:space="preserve">all EVS </w:t>
      </w:r>
      <w:r w:rsidRPr="001B7C1D">
        <w:rPr>
          <w:lang w:eastAsia="ko-KR"/>
        </w:rPr>
        <w:t xml:space="preserve">configuration parameters </w:t>
      </w:r>
      <w:r>
        <w:rPr>
          <w:lang w:eastAsia="ko-KR"/>
        </w:rPr>
        <w:t>use their default values</w:t>
      </w:r>
      <w:r w:rsidRPr="001B7C1D">
        <w:rPr>
          <w:lang w:eastAsia="ko-KR"/>
        </w:rPr>
        <w:t>.</w:t>
      </w:r>
    </w:p>
    <w:p w14:paraId="3407B1D6" w14:textId="77777777" w:rsidR="0002639A" w:rsidRDefault="0002639A" w:rsidP="003B0BD9">
      <w:pPr>
        <w:rPr>
          <w:lang w:eastAsia="ko-KR"/>
        </w:rPr>
      </w:pPr>
      <w:r>
        <w:rPr>
          <w:lang w:eastAsia="ko-KR"/>
        </w:rPr>
        <w:t>T</w:t>
      </w:r>
      <w:r w:rsidRPr="00567618">
        <w:rPr>
          <w:lang w:eastAsia="ko-KR"/>
        </w:rPr>
        <w:t xml:space="preserve">he clock rate of </w:t>
      </w:r>
      <w:r>
        <w:rPr>
          <w:lang w:eastAsia="ko-KR"/>
        </w:rPr>
        <w:t>I</w:t>
      </w:r>
      <w:r w:rsidRPr="00567618">
        <w:rPr>
          <w:lang w:eastAsia="ko-KR"/>
        </w:rPr>
        <w:t>V</w:t>
      </w:r>
      <w:r>
        <w:rPr>
          <w:lang w:eastAsia="ko-KR"/>
        </w:rPr>
        <w:t>A</w:t>
      </w:r>
      <w:r w:rsidRPr="00567618">
        <w:rPr>
          <w:lang w:eastAsia="ko-KR"/>
        </w:rPr>
        <w:t xml:space="preserve">S </w:t>
      </w:r>
      <w:r>
        <w:rPr>
          <w:lang w:eastAsia="ko-KR"/>
        </w:rPr>
        <w:t xml:space="preserve">is </w:t>
      </w:r>
      <w:r w:rsidRPr="00567618">
        <w:rPr>
          <w:lang w:eastAsia="ko-KR"/>
        </w:rPr>
        <w:t>set to 16 kHz.</w:t>
      </w:r>
    </w:p>
    <w:p w14:paraId="263E1EF5" w14:textId="77777777" w:rsidR="0002639A" w:rsidRPr="00567618" w:rsidRDefault="0002639A" w:rsidP="003B0BD9">
      <w:pPr>
        <w:rPr>
          <w:lang w:eastAsia="ko-KR"/>
        </w:rPr>
      </w:pPr>
      <w:r>
        <w:rPr>
          <w:lang w:eastAsia="ko-KR"/>
        </w:rPr>
        <w:t>The m</w:t>
      </w:r>
      <w:r w:rsidRPr="00567618">
        <w:rPr>
          <w:lang w:eastAsia="ko-KR"/>
        </w:rPr>
        <w:t>edia level</w:t>
      </w:r>
      <w:r>
        <w:rPr>
          <w:lang w:eastAsia="ko-KR"/>
        </w:rPr>
        <w:t xml:space="preserve"> bandwidth</w:t>
      </w:r>
      <w:r w:rsidRPr="00567618">
        <w:rPr>
          <w:lang w:eastAsia="ko-KR"/>
        </w:rPr>
        <w:t xml:space="preserve"> </w:t>
      </w:r>
      <w:r>
        <w:rPr>
          <w:lang w:eastAsia="ko-KR"/>
        </w:rPr>
        <w:t>(</w:t>
      </w:r>
      <w:r w:rsidRPr="00567618">
        <w:rPr>
          <w:lang w:eastAsia="ko-KR"/>
        </w:rPr>
        <w:t>b=AS</w:t>
      </w:r>
      <w:r>
        <w:rPr>
          <w:lang w:eastAsia="ko-KR"/>
        </w:rPr>
        <w:t>)</w:t>
      </w:r>
      <w:r w:rsidRPr="00567618">
        <w:rPr>
          <w:lang w:eastAsia="ko-KR"/>
        </w:rPr>
        <w:t xml:space="preserve"> is </w:t>
      </w:r>
      <w:r>
        <w:rPr>
          <w:lang w:eastAsia="ko-KR"/>
        </w:rPr>
        <w:t>calculated</w:t>
      </w:r>
      <w:r w:rsidRPr="00567618">
        <w:rPr>
          <w:lang w:eastAsia="ko-KR"/>
        </w:rPr>
        <w:t xml:space="preserve"> for the highest </w:t>
      </w:r>
      <w:r>
        <w:rPr>
          <w:lang w:eastAsia="ko-KR"/>
        </w:rPr>
        <w:t xml:space="preserve">offered </w:t>
      </w:r>
      <w:r w:rsidRPr="00567618">
        <w:rPr>
          <w:lang w:eastAsia="ko-KR"/>
        </w:rPr>
        <w:t xml:space="preserve">bitrate of </w:t>
      </w:r>
      <w:r>
        <w:rPr>
          <w:lang w:eastAsia="ko-KR"/>
        </w:rPr>
        <w:t>I</w:t>
      </w:r>
      <w:r w:rsidRPr="00567618">
        <w:rPr>
          <w:lang w:eastAsia="ko-KR"/>
        </w:rPr>
        <w:t>V</w:t>
      </w:r>
      <w:r>
        <w:rPr>
          <w:lang w:eastAsia="ko-KR"/>
        </w:rPr>
        <w:t>A</w:t>
      </w:r>
      <w:r w:rsidRPr="00567618">
        <w:rPr>
          <w:lang w:eastAsia="ko-KR"/>
        </w:rPr>
        <w:t xml:space="preserve">S, </w:t>
      </w:r>
      <w:r>
        <w:rPr>
          <w:lang w:eastAsia="ko-KR"/>
        </w:rPr>
        <w:t>512</w:t>
      </w:r>
      <w:r w:rsidRPr="00567618">
        <w:rPr>
          <w:lang w:eastAsia="ko-KR"/>
        </w:rPr>
        <w:t xml:space="preserve"> kbps,</w:t>
      </w:r>
      <w:ins w:id="25" w:author="Author">
        <w:r>
          <w:rPr>
            <w:lang w:eastAsia="ko-KR"/>
          </w:rPr>
          <w:t xml:space="preserve"> and adding 2.4 kbps for IVAS payload header,</w:t>
        </w:r>
      </w:ins>
      <w:r w:rsidRPr="00567618">
        <w:rPr>
          <w:lang w:eastAsia="ko-KR"/>
        </w:rPr>
        <w:t xml:space="preserve"> </w:t>
      </w:r>
      <w:r>
        <w:rPr>
          <w:lang w:eastAsia="ko-KR"/>
        </w:rPr>
        <w:t xml:space="preserve">and including </w:t>
      </w:r>
      <w:del w:id="26" w:author="Author">
        <w:r w:rsidDel="00A6303A">
          <w:rPr>
            <w:lang w:eastAsia="ko-KR"/>
          </w:rPr>
          <w:delText>2</w:delText>
        </w:r>
      </w:del>
      <w:ins w:id="27" w:author="Author">
        <w:r>
          <w:rPr>
            <w:lang w:eastAsia="ko-KR"/>
          </w:rPr>
          <w:t>1</w:t>
        </w:r>
      </w:ins>
      <w:r>
        <w:rPr>
          <w:lang w:eastAsia="ko-KR"/>
        </w:rPr>
        <w:t>0 kbps for PI data, and then adding 24 kbps for IPv6 overhead</w:t>
      </w:r>
      <w:ins w:id="28" w:author="Author">
        <w:r>
          <w:rPr>
            <w:lang w:eastAsia="ko-KR"/>
          </w:rPr>
          <w:t>, and then rounding up to the nearest integer</w:t>
        </w:r>
      </w:ins>
      <w:r>
        <w:rPr>
          <w:lang w:eastAsia="ko-KR"/>
        </w:rPr>
        <w:t>, resulting in 5</w:t>
      </w:r>
      <w:del w:id="29" w:author="Author">
        <w:r w:rsidDel="00A6303A">
          <w:rPr>
            <w:lang w:eastAsia="ko-KR"/>
          </w:rPr>
          <w:delText>5</w:delText>
        </w:r>
        <w:r w:rsidDel="00572B61">
          <w:rPr>
            <w:lang w:eastAsia="ko-KR"/>
          </w:rPr>
          <w:delText>6</w:delText>
        </w:r>
      </w:del>
      <w:ins w:id="30" w:author="Author">
        <w:r>
          <w:rPr>
            <w:lang w:eastAsia="ko-KR"/>
          </w:rPr>
          <w:t>49</w:t>
        </w:r>
      </w:ins>
      <w:r>
        <w:rPr>
          <w:lang w:eastAsia="ko-KR"/>
        </w:rPr>
        <w:t xml:space="preserve"> kbps</w:t>
      </w:r>
      <w:r w:rsidRPr="00567618">
        <w:rPr>
          <w:lang w:eastAsia="ko-KR"/>
        </w:rPr>
        <w:t>.</w:t>
      </w:r>
    </w:p>
    <w:p w14:paraId="38366A08" w14:textId="77777777" w:rsidR="0002639A" w:rsidRPr="00567618" w:rsidRDefault="0002639A" w:rsidP="003B0BD9">
      <w:pPr>
        <w:pStyle w:val="Heading2"/>
      </w:pPr>
      <w:bookmarkStart w:id="31" w:name="_CRA_19_2"/>
      <w:bookmarkStart w:id="32" w:name="_Toc153464602"/>
      <w:bookmarkStart w:id="33" w:name="_Toc202289819"/>
      <w:bookmarkEnd w:id="31"/>
      <w:r w:rsidRPr="00567618">
        <w:lastRenderedPageBreak/>
        <w:t>A.</w:t>
      </w:r>
      <w:r>
        <w:t>19</w:t>
      </w:r>
      <w:r w:rsidRPr="00567618">
        <w:t>.</w:t>
      </w:r>
      <w:r>
        <w:rPr>
          <w:lang w:eastAsia="ko-KR"/>
        </w:rPr>
        <w:t>2</w:t>
      </w:r>
      <w:r w:rsidRPr="00567618">
        <w:tab/>
      </w:r>
      <w:r w:rsidRPr="00567618">
        <w:rPr>
          <w:lang w:eastAsia="ko-KR"/>
        </w:rPr>
        <w:t>SDP answers from MTSI client in terminal</w:t>
      </w:r>
      <w:bookmarkEnd w:id="32"/>
      <w:bookmarkEnd w:id="33"/>
    </w:p>
    <w:p w14:paraId="1A8E8442" w14:textId="77777777" w:rsidR="0002639A" w:rsidRPr="00567618" w:rsidRDefault="0002639A" w:rsidP="003B0BD9">
      <w:pPr>
        <w:rPr>
          <w:lang w:eastAsia="ko-KR"/>
        </w:rPr>
      </w:pPr>
      <w:r w:rsidRPr="00567618">
        <w:rPr>
          <w:lang w:eastAsia="ko-KR"/>
        </w:rPr>
        <w:t xml:space="preserve">The SDP answers below can be used by MTSI client in terminal, depending on access technology or service policy. It is assumed that </w:t>
      </w:r>
      <w:r>
        <w:rPr>
          <w:lang w:eastAsia="ko-KR"/>
        </w:rPr>
        <w:t xml:space="preserve">an </w:t>
      </w:r>
      <w:r w:rsidRPr="00567618">
        <w:rPr>
          <w:lang w:eastAsia="ko-KR"/>
        </w:rPr>
        <w:t>SDP offer such as</w:t>
      </w:r>
      <w:r>
        <w:rPr>
          <w:lang w:eastAsia="ko-KR"/>
        </w:rPr>
        <w:t xml:space="preserve"> described in</w:t>
      </w:r>
      <w:r w:rsidRPr="00567618">
        <w:rPr>
          <w:lang w:eastAsia="ko-KR"/>
        </w:rPr>
        <w:t xml:space="preserve"> Table A.</w:t>
      </w:r>
      <w:r>
        <w:rPr>
          <w:lang w:eastAsia="ko-KR"/>
        </w:rPr>
        <w:t>19</w:t>
      </w:r>
      <w:r w:rsidRPr="00567618">
        <w:rPr>
          <w:lang w:eastAsia="ko-KR"/>
        </w:rPr>
        <w:t>.1</w:t>
      </w:r>
      <w:r>
        <w:rPr>
          <w:lang w:eastAsia="ko-KR"/>
        </w:rPr>
        <w:t xml:space="preserve"> is</w:t>
      </w:r>
      <w:r w:rsidRPr="00567618">
        <w:rPr>
          <w:lang w:eastAsia="ko-KR"/>
        </w:rPr>
        <w:t xml:space="preserve"> received.</w:t>
      </w:r>
    </w:p>
    <w:p w14:paraId="68749929" w14:textId="77777777" w:rsidR="0002639A" w:rsidRPr="00567618" w:rsidRDefault="0002639A" w:rsidP="003B0BD9">
      <w:pPr>
        <w:pStyle w:val="Heading3"/>
      </w:pPr>
      <w:bookmarkStart w:id="34" w:name="_CRA_19_2_1"/>
      <w:bookmarkStart w:id="35" w:name="_Toc153464603"/>
      <w:bookmarkStart w:id="36" w:name="_Toc202289820"/>
      <w:bookmarkEnd w:id="34"/>
      <w:r w:rsidRPr="00567618">
        <w:t>A.</w:t>
      </w:r>
      <w:r>
        <w:t>19</w:t>
      </w:r>
      <w:r w:rsidRPr="00567618">
        <w:t>.</w:t>
      </w:r>
      <w:r>
        <w:rPr>
          <w:lang w:eastAsia="ko-KR"/>
        </w:rPr>
        <w:t>2</w:t>
      </w:r>
      <w:r w:rsidRPr="00567618">
        <w:t>.</w:t>
      </w:r>
      <w:r w:rsidRPr="00567618">
        <w:rPr>
          <w:lang w:eastAsia="ko-KR"/>
        </w:rPr>
        <w:t>1</w:t>
      </w:r>
      <w:r w:rsidRPr="00567618">
        <w:tab/>
      </w:r>
      <w:r w:rsidRPr="00567618">
        <w:rPr>
          <w:lang w:eastAsia="ko-KR"/>
        </w:rPr>
        <w:t xml:space="preserve">SDP answer from MTSI client in terminal when </w:t>
      </w:r>
      <w:r>
        <w:rPr>
          <w:lang w:eastAsia="ko-KR"/>
        </w:rPr>
        <w:t xml:space="preserve">IVAS </w:t>
      </w:r>
      <w:r w:rsidRPr="00567618">
        <w:rPr>
          <w:lang w:eastAsia="ko-KR"/>
        </w:rPr>
        <w:t>is negotiated</w:t>
      </w:r>
      <w:bookmarkEnd w:id="35"/>
      <w:bookmarkEnd w:id="36"/>
    </w:p>
    <w:p w14:paraId="5C24BB25" w14:textId="77777777" w:rsidR="0002639A" w:rsidRPr="00567618" w:rsidRDefault="0002639A" w:rsidP="003B0BD9">
      <w:pPr>
        <w:rPr>
          <w:lang w:eastAsia="ko-KR"/>
        </w:rPr>
      </w:pPr>
      <w:r w:rsidRPr="00567618">
        <w:rPr>
          <w:lang w:eastAsia="ko-KR"/>
        </w:rPr>
        <w:t xml:space="preserve">In this example, the MTSI client in terminal includes only </w:t>
      </w:r>
      <w:r>
        <w:rPr>
          <w:lang w:eastAsia="ko-KR"/>
        </w:rPr>
        <w:t>the IVAS codec</w:t>
      </w:r>
      <w:r w:rsidRPr="00567618">
        <w:rPr>
          <w:lang w:eastAsia="ko-KR"/>
        </w:rPr>
        <w:t xml:space="preserve"> in the SDP answer.</w:t>
      </w:r>
    </w:p>
    <w:p w14:paraId="082C60F2" w14:textId="77777777" w:rsidR="0002639A" w:rsidRPr="00567618" w:rsidRDefault="0002639A" w:rsidP="003B0BD9">
      <w:pPr>
        <w:pStyle w:val="TH"/>
      </w:pPr>
      <w:bookmarkStart w:id="37" w:name="_CRTableA_19_2"/>
      <w:r w:rsidRPr="00567618">
        <w:t xml:space="preserve">Table </w:t>
      </w:r>
      <w:bookmarkEnd w:id="37"/>
      <w:r w:rsidRPr="00567618">
        <w:t>A.</w:t>
      </w:r>
      <w:r>
        <w:rPr>
          <w:lang w:eastAsia="ko-KR"/>
        </w:rPr>
        <w:t>19</w:t>
      </w:r>
      <w:r w:rsidRPr="00567618">
        <w:t>.</w:t>
      </w:r>
      <w:r>
        <w:rPr>
          <w:lang w:eastAsia="ko-KR"/>
        </w:rPr>
        <w:t>2</w:t>
      </w:r>
      <w:r w:rsidRPr="00567618">
        <w:t>: SDP example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9639"/>
      </w:tblGrid>
      <w:tr w:rsidR="0002639A" w:rsidRPr="00567618" w14:paraId="110FC8EE" w14:textId="77777777" w:rsidTr="003969FD">
        <w:trPr>
          <w:jc w:val="center"/>
        </w:trPr>
        <w:tc>
          <w:tcPr>
            <w:tcW w:w="9639" w:type="dxa"/>
          </w:tcPr>
          <w:p w14:paraId="298FE9F9" w14:textId="77777777" w:rsidR="0002639A" w:rsidRPr="00567618" w:rsidRDefault="0002639A" w:rsidP="003969FD">
            <w:pPr>
              <w:pStyle w:val="TAH"/>
            </w:pPr>
            <w:r w:rsidRPr="00567618">
              <w:t xml:space="preserve">SDP </w:t>
            </w:r>
            <w:r w:rsidRPr="00567618">
              <w:rPr>
                <w:lang w:eastAsia="ko-KR"/>
              </w:rPr>
              <w:t>answer</w:t>
            </w:r>
          </w:p>
        </w:tc>
      </w:tr>
      <w:tr w:rsidR="0002639A" w:rsidRPr="00567618" w14:paraId="44CB142B" w14:textId="77777777" w:rsidTr="003969FD">
        <w:trPr>
          <w:jc w:val="center"/>
        </w:trPr>
        <w:tc>
          <w:tcPr>
            <w:tcW w:w="9639" w:type="dxa"/>
          </w:tcPr>
          <w:p w14:paraId="259C1347" w14:textId="77777777" w:rsidR="0002639A" w:rsidRPr="00567618" w:rsidRDefault="0002639A" w:rsidP="003969FD">
            <w:pPr>
              <w:pStyle w:val="PL"/>
            </w:pPr>
            <w:r w:rsidRPr="00567618">
              <w:t>m=audio 49152 RTP/AVP</w:t>
            </w:r>
            <w:r w:rsidRPr="00567618">
              <w:rPr>
                <w:lang w:eastAsia="ko-KR"/>
              </w:rPr>
              <w:t>F</w:t>
            </w:r>
            <w:r w:rsidRPr="00567618">
              <w:t xml:space="preserve"> </w:t>
            </w:r>
            <w:r w:rsidRPr="00567618">
              <w:rPr>
                <w:lang w:eastAsia="ko-KR"/>
              </w:rPr>
              <w:t>9</w:t>
            </w:r>
            <w:r>
              <w:rPr>
                <w:lang w:eastAsia="ko-KR"/>
              </w:rPr>
              <w:t>6</w:t>
            </w:r>
          </w:p>
          <w:p w14:paraId="6F9C42D6" w14:textId="77777777" w:rsidR="0002639A" w:rsidRPr="00567618" w:rsidRDefault="0002639A" w:rsidP="003969FD">
            <w:pPr>
              <w:pStyle w:val="PL"/>
              <w:rPr>
                <w:lang w:eastAsia="ko-KR"/>
              </w:rPr>
            </w:pPr>
            <w:r w:rsidRPr="00567618">
              <w:t>a=</w:t>
            </w:r>
            <w:r w:rsidRPr="00567618">
              <w:rPr>
                <w:lang w:eastAsia="ko-KR"/>
              </w:rPr>
              <w:t>a</w:t>
            </w:r>
            <w:r w:rsidRPr="00567618">
              <w:t>cfg:1 t=1</w:t>
            </w:r>
          </w:p>
          <w:p w14:paraId="58BD06D9" w14:textId="77777777" w:rsidR="0002639A" w:rsidRPr="00567618" w:rsidRDefault="0002639A" w:rsidP="003969FD">
            <w:pPr>
              <w:pStyle w:val="PL"/>
              <w:rPr>
                <w:lang w:eastAsia="ko-KR"/>
              </w:rPr>
            </w:pPr>
            <w:r w:rsidRPr="00567618">
              <w:rPr>
                <w:lang w:eastAsia="ko-KR"/>
              </w:rPr>
              <w:t>b=AS:</w:t>
            </w:r>
            <w:r>
              <w:rPr>
                <w:lang w:eastAsia="ko-KR"/>
              </w:rPr>
              <w:t>1</w:t>
            </w:r>
            <w:del w:id="38" w:author="Author">
              <w:r w:rsidDel="009B7D06">
                <w:rPr>
                  <w:lang w:eastAsia="ko-KR"/>
                </w:rPr>
                <w:delText>7</w:delText>
              </w:r>
              <w:r w:rsidDel="00CB373E">
                <w:rPr>
                  <w:lang w:eastAsia="ko-KR"/>
                </w:rPr>
                <w:delText>2</w:delText>
              </w:r>
            </w:del>
            <w:ins w:id="39" w:author="Author">
              <w:r>
                <w:rPr>
                  <w:lang w:eastAsia="ko-KR"/>
                </w:rPr>
                <w:t>65</w:t>
              </w:r>
            </w:ins>
          </w:p>
          <w:p w14:paraId="66BC9D74" w14:textId="77777777" w:rsidR="0002639A" w:rsidRPr="00567618" w:rsidRDefault="0002639A" w:rsidP="003969FD">
            <w:pPr>
              <w:pStyle w:val="PL"/>
              <w:rPr>
                <w:lang w:eastAsia="ko-KR"/>
              </w:rPr>
            </w:pPr>
            <w:r w:rsidRPr="00567618">
              <w:rPr>
                <w:lang w:eastAsia="ko-KR"/>
              </w:rPr>
              <w:t>b=RS:0</w:t>
            </w:r>
          </w:p>
          <w:p w14:paraId="6CF1572F" w14:textId="77777777" w:rsidR="0002639A" w:rsidRPr="00567618" w:rsidRDefault="0002639A" w:rsidP="003969FD">
            <w:pPr>
              <w:pStyle w:val="PL"/>
              <w:rPr>
                <w:lang w:eastAsia="ko-KR"/>
              </w:rPr>
            </w:pPr>
            <w:r w:rsidRPr="00567618">
              <w:rPr>
                <w:lang w:eastAsia="ko-KR"/>
              </w:rPr>
              <w:t>b=RR:2000</w:t>
            </w:r>
          </w:p>
          <w:p w14:paraId="01AAA36F" w14:textId="77777777" w:rsidR="0002639A" w:rsidRPr="00567618" w:rsidRDefault="0002639A" w:rsidP="003969FD">
            <w:pPr>
              <w:pStyle w:val="PL"/>
              <w:rPr>
                <w:lang w:eastAsia="ko-KR"/>
              </w:rPr>
            </w:pPr>
            <w:r w:rsidRPr="00567618">
              <w:t>a=rtpmap:9</w:t>
            </w:r>
            <w:r>
              <w:rPr>
                <w:lang w:eastAsia="ko-KR"/>
              </w:rPr>
              <w:t>6</w:t>
            </w:r>
            <w:r w:rsidRPr="00567618">
              <w:rPr>
                <w:lang w:eastAsia="ko-KR"/>
              </w:rPr>
              <w:t xml:space="preserve"> </w:t>
            </w:r>
            <w:r>
              <w:rPr>
                <w:lang w:eastAsia="ko-KR"/>
              </w:rPr>
              <w:t>I</w:t>
            </w:r>
            <w:r w:rsidRPr="00567618">
              <w:rPr>
                <w:lang w:eastAsia="ko-KR"/>
              </w:rPr>
              <w:t>V</w:t>
            </w:r>
            <w:r>
              <w:rPr>
                <w:lang w:eastAsia="ko-KR"/>
              </w:rPr>
              <w:t>A</w:t>
            </w:r>
            <w:r w:rsidRPr="00567618">
              <w:rPr>
                <w:lang w:eastAsia="ko-KR"/>
              </w:rPr>
              <w:t>S/16000</w:t>
            </w:r>
            <w:del w:id="40" w:author="Author">
              <w:r w:rsidRPr="00567618" w:rsidDel="00D23E62">
                <w:rPr>
                  <w:lang w:eastAsia="ko-KR"/>
                </w:rPr>
                <w:delText>/1</w:delText>
              </w:r>
            </w:del>
          </w:p>
          <w:p w14:paraId="0A4C8875" w14:textId="77777777" w:rsidR="0002639A" w:rsidRPr="00567618" w:rsidRDefault="0002639A" w:rsidP="003969FD">
            <w:pPr>
              <w:pStyle w:val="PL"/>
              <w:rPr>
                <w:lang w:eastAsia="ko-KR"/>
              </w:rPr>
            </w:pPr>
            <w:r w:rsidRPr="00567618">
              <w:t>a=fmtp:9</w:t>
            </w:r>
            <w:r>
              <w:rPr>
                <w:lang w:eastAsia="ko-KR"/>
              </w:rPr>
              <w:t>6</w:t>
            </w:r>
            <w:r w:rsidRPr="00567618">
              <w:rPr>
                <w:lang w:eastAsia="ko-KR"/>
              </w:rPr>
              <w:t xml:space="preserve"> </w:t>
            </w:r>
            <w:r>
              <w:rPr>
                <w:lang w:eastAsia="ko-KR"/>
              </w:rPr>
              <w:t>cf</w:t>
            </w:r>
            <w:ins w:id="41" w:author="Author">
              <w:r>
                <w:rPr>
                  <w:lang w:eastAsia="ko-KR"/>
                </w:rPr>
                <w:t>-recv</w:t>
              </w:r>
            </w:ins>
            <w:r>
              <w:rPr>
                <w:lang w:eastAsia="ko-KR"/>
              </w:rPr>
              <w:t>=Stereo; ibr=128; pi-types=</w:t>
            </w:r>
            <w:ins w:id="42" w:author="Author">
              <w:r>
                <w:rPr>
                  <w:lang w:eastAsia="ko-KR"/>
                </w:rPr>
                <w:t>fsco,fdoc,fdou,face</w:t>
              </w:r>
            </w:ins>
            <w:del w:id="43" w:author="Author">
              <w:r w:rsidDel="00D23E62">
                <w:rPr>
                  <w:lang w:eastAsia="ko-KR"/>
                </w:rPr>
                <w:delText>xxx</w:delText>
              </w:r>
            </w:del>
            <w:r>
              <w:rPr>
                <w:lang w:eastAsia="ko-KR"/>
              </w:rPr>
              <w:t>; pi-br=</w:t>
            </w:r>
            <w:ins w:id="44" w:author="Author">
              <w:r>
                <w:rPr>
                  <w:lang w:eastAsia="ko-KR"/>
                </w:rPr>
                <w:t>10</w:t>
              </w:r>
            </w:ins>
            <w:del w:id="45" w:author="Author">
              <w:r w:rsidDel="009B7D06">
                <w:rPr>
                  <w:lang w:eastAsia="ko-KR"/>
                </w:rPr>
                <w:delText>20</w:delText>
              </w:r>
            </w:del>
            <w:r>
              <w:rPr>
                <w:lang w:eastAsia="ko-KR"/>
              </w:rPr>
              <w:t xml:space="preserve">; </w:t>
            </w:r>
            <w:r w:rsidRPr="00567618">
              <w:t>max-red=220</w:t>
            </w:r>
          </w:p>
          <w:p w14:paraId="351BADA6" w14:textId="77777777" w:rsidR="0002639A" w:rsidRPr="00567618" w:rsidRDefault="0002639A" w:rsidP="003969FD">
            <w:pPr>
              <w:pStyle w:val="PL"/>
            </w:pPr>
            <w:r w:rsidRPr="00567618">
              <w:t>a=ptime:20</w:t>
            </w:r>
          </w:p>
          <w:p w14:paraId="01E18C2C" w14:textId="77777777" w:rsidR="0002639A" w:rsidRPr="00567618" w:rsidRDefault="0002639A" w:rsidP="003969FD">
            <w:pPr>
              <w:pStyle w:val="PL"/>
              <w:rPr>
                <w:lang w:eastAsia="ko-KR"/>
              </w:rPr>
            </w:pPr>
            <w:r w:rsidRPr="00567618">
              <w:t>a=maxptime:240</w:t>
            </w:r>
          </w:p>
        </w:tc>
      </w:tr>
    </w:tbl>
    <w:p w14:paraId="3DD17CD8" w14:textId="77777777" w:rsidR="0002639A" w:rsidDel="000370F4" w:rsidRDefault="0002639A" w:rsidP="003B0BD9">
      <w:pPr>
        <w:rPr>
          <w:del w:id="46" w:author="Author"/>
        </w:rPr>
      </w:pPr>
    </w:p>
    <w:p w14:paraId="28AF3AA5" w14:textId="77777777" w:rsidR="0002639A" w:rsidRDefault="0002639A" w:rsidP="003B0BD9">
      <w:pPr>
        <w:pStyle w:val="NO"/>
        <w:rPr>
          <w:lang w:eastAsia="ko-KR"/>
        </w:rPr>
      </w:pPr>
      <w:del w:id="47" w:author="Author">
        <w:r w:rsidDel="000370F4">
          <w:rPr>
            <w:lang w:eastAsia="ko-KR"/>
          </w:rPr>
          <w:delText>NOTE: It is FFS to add the list of PI data types offered for the session.</w:delText>
        </w:r>
      </w:del>
    </w:p>
    <w:p w14:paraId="65698D0D" w14:textId="77777777" w:rsidR="0002639A" w:rsidRPr="00567618" w:rsidRDefault="0002639A" w:rsidP="003B0BD9">
      <w:pPr>
        <w:rPr>
          <w:b/>
        </w:rPr>
      </w:pPr>
      <w:r w:rsidRPr="00567618">
        <w:rPr>
          <w:b/>
        </w:rPr>
        <w:t>Comments:</w:t>
      </w:r>
    </w:p>
    <w:p w14:paraId="1D552602" w14:textId="77777777" w:rsidR="0002639A" w:rsidRDefault="0002639A" w:rsidP="003B0BD9">
      <w:pPr>
        <w:rPr>
          <w:lang w:eastAsia="ko-KR"/>
        </w:rPr>
      </w:pPr>
      <w:r>
        <w:rPr>
          <w:lang w:eastAsia="ko-KR"/>
        </w:rPr>
        <w:t>For IVAS, stereo at 128 kbps is selected for the session, while all other the configuration parameters are the same as in the received SDP offer.</w:t>
      </w:r>
    </w:p>
    <w:p w14:paraId="669FDEFC" w14:textId="77777777" w:rsidR="0002639A" w:rsidRPr="00567618" w:rsidDel="00630337" w:rsidRDefault="0002639A" w:rsidP="00FC7E52">
      <w:pPr>
        <w:rPr>
          <w:del w:id="48" w:author="Author"/>
          <w:lang w:eastAsia="ko-KR"/>
        </w:rPr>
      </w:pPr>
      <w:r w:rsidRPr="00567618">
        <w:rPr>
          <w:lang w:eastAsia="ko-KR"/>
        </w:rPr>
        <w:t xml:space="preserve">The </w:t>
      </w:r>
      <w:r>
        <w:rPr>
          <w:lang w:eastAsia="ko-KR"/>
        </w:rPr>
        <w:t>media level bandwidth (b=AS) is calculated by adding 128 kbps for IVAS</w:t>
      </w:r>
      <w:ins w:id="49" w:author="Author">
        <w:r>
          <w:rPr>
            <w:lang w:eastAsia="ko-KR"/>
          </w:rPr>
          <w:t>, 2.4 kbps for IVAS payload header</w:t>
        </w:r>
      </w:ins>
      <w:r w:rsidRPr="00567618">
        <w:rPr>
          <w:lang w:eastAsia="ko-KR"/>
        </w:rPr>
        <w:t xml:space="preserve">, </w:t>
      </w:r>
      <w:ins w:id="50" w:author="Author">
        <w:r>
          <w:rPr>
            <w:lang w:eastAsia="ko-KR"/>
          </w:rPr>
          <w:t>10</w:t>
        </w:r>
      </w:ins>
      <w:del w:id="51" w:author="Author">
        <w:r w:rsidDel="009B7D06">
          <w:rPr>
            <w:lang w:eastAsia="ko-KR"/>
          </w:rPr>
          <w:delText>20</w:delText>
        </w:r>
      </w:del>
      <w:r>
        <w:rPr>
          <w:lang w:eastAsia="ko-KR"/>
        </w:rPr>
        <w:t xml:space="preserve"> kbps for PI data</w:t>
      </w:r>
      <w:ins w:id="52" w:author="Author">
        <w:r>
          <w:rPr>
            <w:lang w:eastAsia="ko-KR"/>
          </w:rPr>
          <w:t>,</w:t>
        </w:r>
      </w:ins>
      <w:del w:id="53" w:author="Author">
        <w:r w:rsidDel="00C43596">
          <w:rPr>
            <w:lang w:eastAsia="ko-KR"/>
          </w:rPr>
          <w:delText xml:space="preserve"> and</w:delText>
        </w:r>
      </w:del>
      <w:r>
        <w:rPr>
          <w:lang w:eastAsia="ko-KR"/>
        </w:rPr>
        <w:t xml:space="preserve"> adding 24 kbps for </w:t>
      </w:r>
      <w:r w:rsidRPr="00567618">
        <w:rPr>
          <w:lang w:eastAsia="ko-KR"/>
        </w:rPr>
        <w:t>IPv</w:t>
      </w:r>
      <w:r>
        <w:rPr>
          <w:lang w:eastAsia="ko-KR"/>
        </w:rPr>
        <w:t>6</w:t>
      </w:r>
      <w:ins w:id="54" w:author="Author">
        <w:r>
          <w:rPr>
            <w:lang w:eastAsia="ko-KR"/>
          </w:rPr>
          <w:t xml:space="preserve"> and rounding up to the nearest integer</w:t>
        </w:r>
      </w:ins>
      <w:r w:rsidRPr="00567618">
        <w:rPr>
          <w:lang w:eastAsia="ko-KR"/>
        </w:rPr>
        <w:t>.</w:t>
      </w:r>
    </w:p>
    <w:p w14:paraId="1E3A5599" w14:textId="77777777" w:rsidR="0002639A" w:rsidRDefault="0002639A" w:rsidP="00630337">
      <w:pPr>
        <w:rPr>
          <w:ins w:id="55" w:author="Author"/>
          <w:lang w:eastAsia="ko-KR"/>
        </w:rPr>
      </w:pPr>
      <w:bookmarkStart w:id="56" w:name="_Toc26369622"/>
      <w:bookmarkStart w:id="57" w:name="_Toc36227504"/>
      <w:bookmarkStart w:id="58" w:name="_Toc36228519"/>
      <w:bookmarkStart w:id="59" w:name="_Toc36229146"/>
      <w:bookmarkStart w:id="60" w:name="_Toc68847466"/>
      <w:bookmarkStart w:id="61" w:name="_Toc74611401"/>
      <w:bookmarkStart w:id="62" w:name="_Toc75566680"/>
      <w:bookmarkStart w:id="63" w:name="_Toc89790232"/>
      <w:bookmarkStart w:id="64" w:name="_Toc99466870"/>
    </w:p>
    <w:p w14:paraId="3EF27F36" w14:textId="77777777" w:rsidR="0002639A" w:rsidRPr="000C5F47" w:rsidRDefault="0002639A" w:rsidP="00630337">
      <w:pPr>
        <w:pStyle w:val="Heading2"/>
        <w:rPr>
          <w:ins w:id="65" w:author="Author"/>
          <w:lang w:eastAsia="ko-KR"/>
        </w:rPr>
      </w:pPr>
      <w:ins w:id="66" w:author="Author">
        <w:r w:rsidRPr="00567618">
          <w:t>A.</w:t>
        </w:r>
        <w:r>
          <w:t>19</w:t>
        </w:r>
        <w:r w:rsidRPr="00567618">
          <w:t>.</w:t>
        </w:r>
        <w:r>
          <w:rPr>
            <w:lang w:eastAsia="ko-KR"/>
          </w:rPr>
          <w:t>3</w:t>
        </w:r>
        <w:r w:rsidRPr="00567618">
          <w:tab/>
        </w:r>
        <w:r>
          <w:t xml:space="preserve">Further examples for </w:t>
        </w:r>
        <w:r w:rsidRPr="00567618">
          <w:rPr>
            <w:lang w:eastAsia="ko-KR"/>
          </w:rPr>
          <w:t xml:space="preserve">SDP </w:t>
        </w:r>
        <w:r>
          <w:rPr>
            <w:lang w:eastAsia="ko-KR"/>
          </w:rPr>
          <w:t xml:space="preserve">offers and </w:t>
        </w:r>
        <w:r w:rsidRPr="00567618">
          <w:rPr>
            <w:lang w:eastAsia="ko-KR"/>
          </w:rPr>
          <w:t>answers</w:t>
        </w:r>
      </w:ins>
    </w:p>
    <w:p w14:paraId="78071008" w14:textId="77777777" w:rsidR="0002639A" w:rsidRPr="00567618" w:rsidRDefault="0002639A" w:rsidP="00630337">
      <w:pPr>
        <w:pStyle w:val="Heading3"/>
        <w:ind w:left="0" w:firstLine="0"/>
        <w:rPr>
          <w:ins w:id="67" w:author="Author"/>
        </w:rPr>
      </w:pPr>
      <w:ins w:id="68" w:author="Author">
        <w:r w:rsidRPr="00567618">
          <w:t>A.</w:t>
        </w:r>
        <w:r>
          <w:t>19</w:t>
        </w:r>
        <w:r w:rsidRPr="00567618">
          <w:t>.</w:t>
        </w:r>
        <w:r>
          <w:rPr>
            <w:lang w:eastAsia="ko-KR"/>
          </w:rPr>
          <w:t>3</w:t>
        </w:r>
        <w:r w:rsidRPr="00567618">
          <w:t>.</w:t>
        </w:r>
        <w:r w:rsidRPr="00567618">
          <w:rPr>
            <w:lang w:eastAsia="ko-KR"/>
          </w:rPr>
          <w:t>1</w:t>
        </w:r>
        <w:r w:rsidRPr="00567618">
          <w:tab/>
        </w:r>
        <w:r w:rsidRPr="00567618">
          <w:rPr>
            <w:lang w:eastAsia="ko-KR"/>
          </w:rPr>
          <w:t>S</w:t>
        </w:r>
        <w:r>
          <w:rPr>
            <w:lang w:eastAsia="ko-KR"/>
          </w:rPr>
          <w:t>tarting a session with EVS</w:t>
        </w:r>
      </w:ins>
    </w:p>
    <w:p w14:paraId="41FF05CE" w14:textId="77777777" w:rsidR="0002639A" w:rsidRPr="00567618" w:rsidRDefault="0002639A" w:rsidP="00630337">
      <w:pPr>
        <w:pStyle w:val="TH"/>
        <w:rPr>
          <w:ins w:id="69" w:author="Author"/>
        </w:rPr>
      </w:pPr>
      <w:ins w:id="70" w:author="Author">
        <w:r w:rsidRPr="00567618">
          <w:t>Table A.</w:t>
        </w:r>
        <w:r>
          <w:rPr>
            <w:lang w:eastAsia="ko-KR"/>
          </w:rPr>
          <w:t>19</w:t>
        </w:r>
        <w:r w:rsidRPr="00567618">
          <w:t>.</w:t>
        </w:r>
        <w:r>
          <w:t>3.1</w:t>
        </w:r>
        <w:r w:rsidRPr="00567618">
          <w:t>: SDP example</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9639"/>
      </w:tblGrid>
      <w:tr w:rsidR="0002639A" w:rsidRPr="00567618" w14:paraId="4C276DCB" w14:textId="77777777" w:rsidTr="00443DEE">
        <w:trPr>
          <w:cantSplit/>
          <w:jc w:val="center"/>
          <w:ins w:id="71" w:author="Author"/>
        </w:trPr>
        <w:tc>
          <w:tcPr>
            <w:tcW w:w="9639" w:type="dxa"/>
          </w:tcPr>
          <w:p w14:paraId="6F8E9643" w14:textId="77777777" w:rsidR="0002639A" w:rsidRPr="00567618" w:rsidRDefault="0002639A" w:rsidP="00DA5322">
            <w:pPr>
              <w:pStyle w:val="TAH"/>
              <w:rPr>
                <w:ins w:id="72" w:author="Author"/>
              </w:rPr>
            </w:pPr>
            <w:ins w:id="73" w:author="Author">
              <w:r w:rsidRPr="00567618">
                <w:t>SDP offer</w:t>
              </w:r>
            </w:ins>
          </w:p>
        </w:tc>
      </w:tr>
      <w:tr w:rsidR="0002639A" w:rsidRPr="00567618" w14:paraId="34B3D2FF" w14:textId="77777777" w:rsidTr="00443DEE">
        <w:trPr>
          <w:cantSplit/>
          <w:jc w:val="center"/>
          <w:ins w:id="74" w:author="Author"/>
        </w:trPr>
        <w:tc>
          <w:tcPr>
            <w:tcW w:w="9639" w:type="dxa"/>
          </w:tcPr>
          <w:p w14:paraId="1FABDC57" w14:textId="77777777" w:rsidR="0002639A" w:rsidRPr="00567618" w:rsidRDefault="0002639A" w:rsidP="00DA5322">
            <w:pPr>
              <w:pStyle w:val="PL"/>
              <w:rPr>
                <w:ins w:id="75" w:author="Author"/>
                <w:lang w:eastAsia="ko-KR"/>
              </w:rPr>
            </w:pPr>
            <w:ins w:id="76" w:author="Author">
              <w:r w:rsidRPr="00567618">
                <w:t xml:space="preserve">m=audio 49152 RTP/AVP </w:t>
              </w:r>
              <w:r>
                <w:t xml:space="preserve">96 </w:t>
              </w:r>
              <w:r w:rsidRPr="00567618">
                <w:t>97 98</w:t>
              </w:r>
            </w:ins>
          </w:p>
          <w:p w14:paraId="1F30B60C" w14:textId="77777777" w:rsidR="0002639A" w:rsidRPr="00567618" w:rsidRDefault="0002639A" w:rsidP="00DA5322">
            <w:pPr>
              <w:pStyle w:val="PL"/>
              <w:rPr>
                <w:ins w:id="77" w:author="Author"/>
              </w:rPr>
            </w:pPr>
            <w:ins w:id="78" w:author="Author">
              <w:r w:rsidRPr="00567618">
                <w:t>a=tcap:1 RTP/AVPF</w:t>
              </w:r>
            </w:ins>
          </w:p>
          <w:p w14:paraId="2AC4A5EE" w14:textId="77777777" w:rsidR="0002639A" w:rsidRPr="00567618" w:rsidRDefault="0002639A" w:rsidP="00DA5322">
            <w:pPr>
              <w:pStyle w:val="PL"/>
              <w:rPr>
                <w:ins w:id="79" w:author="Author"/>
                <w:lang w:eastAsia="ko-KR"/>
              </w:rPr>
            </w:pPr>
            <w:ins w:id="80" w:author="Author">
              <w:r w:rsidRPr="00567618">
                <w:t>a=pcfg:1 t=1</w:t>
              </w:r>
            </w:ins>
          </w:p>
          <w:p w14:paraId="551E5E72" w14:textId="77777777" w:rsidR="0002639A" w:rsidRPr="00567618" w:rsidRDefault="0002639A" w:rsidP="00DA5322">
            <w:pPr>
              <w:pStyle w:val="PL"/>
              <w:rPr>
                <w:ins w:id="81" w:author="Author"/>
                <w:lang w:eastAsia="ko-KR"/>
              </w:rPr>
            </w:pPr>
            <w:ins w:id="82" w:author="Author">
              <w:r w:rsidRPr="00567618">
                <w:rPr>
                  <w:lang w:eastAsia="ko-KR"/>
                </w:rPr>
                <w:t>b=AS:</w:t>
              </w:r>
              <w:r>
                <w:rPr>
                  <w:lang w:eastAsia="ko-KR"/>
                </w:rPr>
                <w:t>154</w:t>
              </w:r>
            </w:ins>
          </w:p>
          <w:p w14:paraId="091A2418" w14:textId="77777777" w:rsidR="0002639A" w:rsidRPr="00567618" w:rsidRDefault="0002639A" w:rsidP="00DA5322">
            <w:pPr>
              <w:pStyle w:val="PL"/>
              <w:rPr>
                <w:ins w:id="83" w:author="Author"/>
                <w:lang w:eastAsia="ko-KR"/>
              </w:rPr>
            </w:pPr>
            <w:ins w:id="84" w:author="Author">
              <w:r w:rsidRPr="00567618">
                <w:rPr>
                  <w:lang w:eastAsia="ko-KR"/>
                </w:rPr>
                <w:t>b=RS:0</w:t>
              </w:r>
            </w:ins>
          </w:p>
          <w:p w14:paraId="4AE756AE" w14:textId="77777777" w:rsidR="0002639A" w:rsidRPr="00567618" w:rsidRDefault="0002639A" w:rsidP="00DA5322">
            <w:pPr>
              <w:pStyle w:val="PL"/>
              <w:rPr>
                <w:ins w:id="85" w:author="Author"/>
                <w:lang w:eastAsia="ko-KR"/>
              </w:rPr>
            </w:pPr>
            <w:ins w:id="86" w:author="Author">
              <w:r w:rsidRPr="00567618">
                <w:rPr>
                  <w:lang w:eastAsia="ko-KR"/>
                </w:rPr>
                <w:t>b=RR:2000</w:t>
              </w:r>
            </w:ins>
          </w:p>
          <w:p w14:paraId="27F52043" w14:textId="77777777" w:rsidR="0002639A" w:rsidRPr="00567618" w:rsidRDefault="0002639A" w:rsidP="00DA5322">
            <w:pPr>
              <w:pStyle w:val="PL"/>
              <w:rPr>
                <w:ins w:id="87" w:author="Author"/>
                <w:lang w:eastAsia="ko-KR"/>
              </w:rPr>
            </w:pPr>
            <w:ins w:id="88" w:author="Author">
              <w:r w:rsidRPr="00567618">
                <w:t>a=rtpmap:9</w:t>
              </w:r>
              <w:r>
                <w:rPr>
                  <w:lang w:eastAsia="ko-KR"/>
                </w:rPr>
                <w:t>6</w:t>
              </w:r>
              <w:r w:rsidRPr="00567618">
                <w:rPr>
                  <w:lang w:eastAsia="ko-KR"/>
                </w:rPr>
                <w:t xml:space="preserve"> </w:t>
              </w:r>
              <w:r>
                <w:rPr>
                  <w:lang w:eastAsia="ko-KR"/>
                </w:rPr>
                <w:t>I</w:t>
              </w:r>
              <w:r w:rsidRPr="00567618">
                <w:rPr>
                  <w:lang w:eastAsia="ko-KR"/>
                </w:rPr>
                <w:t>V</w:t>
              </w:r>
              <w:r>
                <w:rPr>
                  <w:lang w:eastAsia="ko-KR"/>
                </w:rPr>
                <w:t>A</w:t>
              </w:r>
              <w:r w:rsidRPr="00567618">
                <w:rPr>
                  <w:lang w:eastAsia="ko-KR"/>
                </w:rPr>
                <w:t>S/16000</w:t>
              </w:r>
            </w:ins>
          </w:p>
          <w:p w14:paraId="01E37606" w14:textId="77777777" w:rsidR="0002639A" w:rsidRPr="00567618" w:rsidRDefault="0002639A" w:rsidP="00DA5322">
            <w:pPr>
              <w:pStyle w:val="PL"/>
              <w:rPr>
                <w:ins w:id="89" w:author="Author"/>
                <w:lang w:eastAsia="ko-KR"/>
              </w:rPr>
            </w:pPr>
            <w:ins w:id="90" w:author="Author">
              <w:r w:rsidRPr="00567618">
                <w:t>a=fmtp:9</w:t>
              </w:r>
              <w:r>
                <w:rPr>
                  <w:lang w:eastAsia="ko-KR"/>
                </w:rPr>
                <w:t>6</w:t>
              </w:r>
              <w:r w:rsidRPr="00567618">
                <w:rPr>
                  <w:lang w:eastAsia="ko-KR"/>
                </w:rPr>
                <w:t xml:space="preserve"> </w:t>
              </w:r>
              <w:r>
                <w:rPr>
                  <w:lang w:eastAsia="ko-KR"/>
                </w:rPr>
                <w:t xml:space="preserve">cf-send=OSBA,OMASA,MC,ISM,MASA,SBA,Stereo; ibr=13.2-128; </w:t>
              </w:r>
              <w:r>
                <w:t>mono-init=1; evs-mode-switch=0; br=5.9-48;</w:t>
              </w:r>
              <w:r>
                <w:rPr>
                  <w:lang w:eastAsia="ko-KR"/>
                </w:rPr>
                <w:t xml:space="preserve"> </w:t>
              </w:r>
              <w:r w:rsidRPr="00567618">
                <w:t>max-red=220</w:t>
              </w:r>
              <w:r>
                <w:t>;</w:t>
              </w:r>
            </w:ins>
          </w:p>
          <w:p w14:paraId="0E3362D4" w14:textId="77777777" w:rsidR="0002639A" w:rsidRPr="00567618" w:rsidRDefault="0002639A" w:rsidP="00DA5322">
            <w:pPr>
              <w:pStyle w:val="PL"/>
              <w:rPr>
                <w:ins w:id="91" w:author="Author"/>
                <w:lang w:eastAsia="ko-KR"/>
              </w:rPr>
            </w:pPr>
            <w:ins w:id="92" w:author="Author">
              <w:r w:rsidRPr="00567618">
                <w:t>a=rtpmap:9</w:t>
              </w:r>
              <w:r w:rsidRPr="00567618">
                <w:rPr>
                  <w:lang w:eastAsia="ko-KR"/>
                </w:rPr>
                <w:t>7 EVS/16000/1</w:t>
              </w:r>
            </w:ins>
          </w:p>
          <w:p w14:paraId="64631DA8" w14:textId="77777777" w:rsidR="0002639A" w:rsidRPr="00567618" w:rsidRDefault="0002639A" w:rsidP="00DA5322">
            <w:pPr>
              <w:pStyle w:val="PL"/>
              <w:rPr>
                <w:ins w:id="93" w:author="Author"/>
                <w:lang w:eastAsia="ko-KR"/>
              </w:rPr>
            </w:pPr>
            <w:ins w:id="94" w:author="Author">
              <w:r w:rsidRPr="00567618">
                <w:t>a=fmtp:9</w:t>
              </w:r>
              <w:r w:rsidRPr="00567618">
                <w:rPr>
                  <w:lang w:eastAsia="ko-KR"/>
                </w:rPr>
                <w:t xml:space="preserve">7 </w:t>
              </w:r>
              <w:r w:rsidRPr="00567618">
                <w:t>max-red=220</w:t>
              </w:r>
            </w:ins>
          </w:p>
          <w:p w14:paraId="4975A12E" w14:textId="77777777" w:rsidR="0002639A" w:rsidRPr="00567618" w:rsidRDefault="0002639A" w:rsidP="00DA5322">
            <w:pPr>
              <w:pStyle w:val="PL"/>
              <w:rPr>
                <w:ins w:id="95" w:author="Author"/>
              </w:rPr>
            </w:pPr>
            <w:ins w:id="96" w:author="Author">
              <w:r w:rsidRPr="00567618">
                <w:t>a=rtpmap:9</w:t>
              </w:r>
              <w:r w:rsidRPr="00567618">
                <w:rPr>
                  <w:lang w:eastAsia="ko-KR"/>
                </w:rPr>
                <w:t>8</w:t>
              </w:r>
              <w:r w:rsidRPr="00567618">
                <w:t xml:space="preserve"> AMR-WB/16000/1</w:t>
              </w:r>
            </w:ins>
          </w:p>
          <w:p w14:paraId="40B531CF" w14:textId="77777777" w:rsidR="0002639A" w:rsidRPr="00567618" w:rsidRDefault="0002639A" w:rsidP="00DA5322">
            <w:pPr>
              <w:pStyle w:val="PL"/>
              <w:rPr>
                <w:ins w:id="97" w:author="Author"/>
              </w:rPr>
            </w:pPr>
            <w:ins w:id="98" w:author="Author">
              <w:r w:rsidRPr="00567618">
                <w:t>a=fmtp:9</w:t>
              </w:r>
              <w:r w:rsidRPr="00567618">
                <w:rPr>
                  <w:lang w:eastAsia="ko-KR"/>
                </w:rPr>
                <w:t>8</w:t>
              </w:r>
              <w:r w:rsidRPr="00567618">
                <w:t xml:space="preserve"> mode-change-capability=2; max-red=220</w:t>
              </w:r>
            </w:ins>
          </w:p>
          <w:p w14:paraId="0244B2B6" w14:textId="77777777" w:rsidR="0002639A" w:rsidRPr="00567618" w:rsidRDefault="0002639A" w:rsidP="00DA5322">
            <w:pPr>
              <w:pStyle w:val="PL"/>
              <w:rPr>
                <w:ins w:id="99" w:author="Author"/>
              </w:rPr>
            </w:pPr>
            <w:ins w:id="100" w:author="Author">
              <w:r w:rsidRPr="00567618">
                <w:t>a=ptime:20</w:t>
              </w:r>
            </w:ins>
          </w:p>
          <w:p w14:paraId="2088A1CC" w14:textId="77777777" w:rsidR="0002639A" w:rsidRPr="00567618" w:rsidRDefault="0002639A" w:rsidP="00DA5322">
            <w:pPr>
              <w:pStyle w:val="PL"/>
              <w:rPr>
                <w:ins w:id="101" w:author="Author"/>
              </w:rPr>
            </w:pPr>
            <w:ins w:id="102" w:author="Author">
              <w:r w:rsidRPr="00567618">
                <w:t>a=maxptime:240</w:t>
              </w:r>
            </w:ins>
          </w:p>
        </w:tc>
      </w:tr>
      <w:tr w:rsidR="0002639A" w:rsidRPr="00567618" w14:paraId="633A20FF" w14:textId="77777777" w:rsidTr="00443DEE">
        <w:trPr>
          <w:cantSplit/>
          <w:jc w:val="center"/>
          <w:ins w:id="103" w:author="Author"/>
        </w:trPr>
        <w:tc>
          <w:tcPr>
            <w:tcW w:w="9639" w:type="dxa"/>
          </w:tcPr>
          <w:p w14:paraId="71B260D8" w14:textId="77777777" w:rsidR="0002639A" w:rsidRPr="004D03EC" w:rsidRDefault="0002639A" w:rsidP="00DA5322">
            <w:pPr>
              <w:pStyle w:val="PL"/>
              <w:jc w:val="center"/>
              <w:rPr>
                <w:ins w:id="104" w:author="Author"/>
                <w:rFonts w:ascii="Arial" w:hAnsi="Arial" w:cs="Arial"/>
                <w:b/>
                <w:bCs/>
                <w:sz w:val="18"/>
                <w:szCs w:val="18"/>
              </w:rPr>
            </w:pPr>
            <w:ins w:id="105" w:author="Author">
              <w:r w:rsidRPr="004D03EC">
                <w:rPr>
                  <w:rFonts w:ascii="Arial" w:hAnsi="Arial" w:cs="Arial"/>
                  <w:b/>
                  <w:bCs/>
                  <w:sz w:val="18"/>
                  <w:szCs w:val="18"/>
                </w:rPr>
                <w:t>SDP answer</w:t>
              </w:r>
            </w:ins>
          </w:p>
        </w:tc>
      </w:tr>
      <w:tr w:rsidR="0002639A" w:rsidRPr="00567618" w14:paraId="0392616E" w14:textId="77777777" w:rsidTr="00443DEE">
        <w:trPr>
          <w:cantSplit/>
          <w:jc w:val="center"/>
          <w:ins w:id="106" w:author="Author"/>
        </w:trPr>
        <w:tc>
          <w:tcPr>
            <w:tcW w:w="9639" w:type="dxa"/>
          </w:tcPr>
          <w:p w14:paraId="4810D172" w14:textId="77777777" w:rsidR="0002639A" w:rsidRPr="00567618" w:rsidRDefault="0002639A" w:rsidP="00DA5322">
            <w:pPr>
              <w:pStyle w:val="PL"/>
              <w:rPr>
                <w:ins w:id="107" w:author="Author"/>
              </w:rPr>
            </w:pPr>
            <w:ins w:id="108" w:author="Author">
              <w:r w:rsidRPr="00567618">
                <w:t>m=audio 49152 RTP/AVP</w:t>
              </w:r>
              <w:r w:rsidRPr="00567618">
                <w:rPr>
                  <w:lang w:eastAsia="ko-KR"/>
                </w:rPr>
                <w:t>F</w:t>
              </w:r>
              <w:r w:rsidRPr="00567618">
                <w:t xml:space="preserve"> </w:t>
              </w:r>
              <w:r w:rsidRPr="00567618">
                <w:rPr>
                  <w:lang w:eastAsia="ko-KR"/>
                </w:rPr>
                <w:t>9</w:t>
              </w:r>
              <w:r>
                <w:rPr>
                  <w:lang w:eastAsia="ko-KR"/>
                </w:rPr>
                <w:t>6</w:t>
              </w:r>
            </w:ins>
          </w:p>
          <w:p w14:paraId="483FD117" w14:textId="77777777" w:rsidR="0002639A" w:rsidRPr="00567618" w:rsidRDefault="0002639A" w:rsidP="00DA5322">
            <w:pPr>
              <w:pStyle w:val="PL"/>
              <w:rPr>
                <w:ins w:id="109" w:author="Author"/>
                <w:lang w:eastAsia="ko-KR"/>
              </w:rPr>
            </w:pPr>
            <w:ins w:id="110" w:author="Author">
              <w:r w:rsidRPr="00567618">
                <w:t>a=</w:t>
              </w:r>
              <w:r w:rsidRPr="00567618">
                <w:rPr>
                  <w:lang w:eastAsia="ko-KR"/>
                </w:rPr>
                <w:t>a</w:t>
              </w:r>
              <w:r w:rsidRPr="00567618">
                <w:t>cfg:1 t=1</w:t>
              </w:r>
            </w:ins>
          </w:p>
          <w:p w14:paraId="53452E8E" w14:textId="77777777" w:rsidR="0002639A" w:rsidRPr="00567618" w:rsidRDefault="0002639A" w:rsidP="00DA5322">
            <w:pPr>
              <w:pStyle w:val="PL"/>
              <w:rPr>
                <w:ins w:id="111" w:author="Author"/>
                <w:lang w:eastAsia="ko-KR"/>
              </w:rPr>
            </w:pPr>
            <w:ins w:id="112" w:author="Author">
              <w:r w:rsidRPr="00567618">
                <w:rPr>
                  <w:lang w:eastAsia="ko-KR"/>
                </w:rPr>
                <w:t>b=AS:</w:t>
              </w:r>
              <w:r>
                <w:rPr>
                  <w:lang w:eastAsia="ko-KR"/>
                </w:rPr>
                <w:t>122</w:t>
              </w:r>
            </w:ins>
          </w:p>
          <w:p w14:paraId="2017D734" w14:textId="77777777" w:rsidR="0002639A" w:rsidRPr="00567618" w:rsidRDefault="0002639A" w:rsidP="00DA5322">
            <w:pPr>
              <w:pStyle w:val="PL"/>
              <w:rPr>
                <w:ins w:id="113" w:author="Author"/>
                <w:lang w:eastAsia="ko-KR"/>
              </w:rPr>
            </w:pPr>
            <w:ins w:id="114" w:author="Author">
              <w:r w:rsidRPr="00567618">
                <w:rPr>
                  <w:lang w:eastAsia="ko-KR"/>
                </w:rPr>
                <w:t>b=RS:0</w:t>
              </w:r>
            </w:ins>
          </w:p>
          <w:p w14:paraId="4DA7A2A8" w14:textId="77777777" w:rsidR="0002639A" w:rsidRPr="00567618" w:rsidRDefault="0002639A" w:rsidP="00DA5322">
            <w:pPr>
              <w:pStyle w:val="PL"/>
              <w:rPr>
                <w:ins w:id="115" w:author="Author"/>
                <w:lang w:eastAsia="ko-KR"/>
              </w:rPr>
            </w:pPr>
            <w:ins w:id="116" w:author="Author">
              <w:r w:rsidRPr="00567618">
                <w:rPr>
                  <w:lang w:eastAsia="ko-KR"/>
                </w:rPr>
                <w:t>b=RR:2000</w:t>
              </w:r>
            </w:ins>
          </w:p>
          <w:p w14:paraId="3317ECC9" w14:textId="77777777" w:rsidR="0002639A" w:rsidRPr="00567618" w:rsidRDefault="0002639A" w:rsidP="00DA5322">
            <w:pPr>
              <w:pStyle w:val="PL"/>
              <w:rPr>
                <w:ins w:id="117" w:author="Author"/>
                <w:lang w:eastAsia="ko-KR"/>
              </w:rPr>
            </w:pPr>
            <w:ins w:id="118" w:author="Author">
              <w:r w:rsidRPr="00567618">
                <w:t>a=rtpmap:9</w:t>
              </w:r>
              <w:r>
                <w:rPr>
                  <w:lang w:eastAsia="ko-KR"/>
                </w:rPr>
                <w:t>6</w:t>
              </w:r>
              <w:r w:rsidRPr="00567618">
                <w:rPr>
                  <w:lang w:eastAsia="ko-KR"/>
                </w:rPr>
                <w:t xml:space="preserve"> </w:t>
              </w:r>
              <w:r>
                <w:rPr>
                  <w:lang w:eastAsia="ko-KR"/>
                </w:rPr>
                <w:t>I</w:t>
              </w:r>
              <w:r w:rsidRPr="00567618">
                <w:rPr>
                  <w:lang w:eastAsia="ko-KR"/>
                </w:rPr>
                <w:t>V</w:t>
              </w:r>
              <w:r>
                <w:rPr>
                  <w:lang w:eastAsia="ko-KR"/>
                </w:rPr>
                <w:t>A</w:t>
              </w:r>
              <w:r w:rsidRPr="00567618">
                <w:rPr>
                  <w:lang w:eastAsia="ko-KR"/>
                </w:rPr>
                <w:t>S/16000</w:t>
              </w:r>
            </w:ins>
          </w:p>
          <w:p w14:paraId="37E3A81F" w14:textId="77777777" w:rsidR="0002639A" w:rsidRPr="00567618" w:rsidRDefault="0002639A" w:rsidP="00DA5322">
            <w:pPr>
              <w:pStyle w:val="PL"/>
              <w:rPr>
                <w:ins w:id="119" w:author="Author"/>
                <w:lang w:eastAsia="ko-KR"/>
              </w:rPr>
            </w:pPr>
            <w:ins w:id="120" w:author="Author">
              <w:r w:rsidRPr="00567618">
                <w:t>a=fmtp:9</w:t>
              </w:r>
              <w:r>
                <w:rPr>
                  <w:lang w:eastAsia="ko-KR"/>
                </w:rPr>
                <w:t>6</w:t>
              </w:r>
              <w:r w:rsidRPr="00567618">
                <w:rPr>
                  <w:lang w:eastAsia="ko-KR"/>
                </w:rPr>
                <w:t xml:space="preserve"> </w:t>
              </w:r>
              <w:r>
                <w:rPr>
                  <w:lang w:eastAsia="ko-KR"/>
                </w:rPr>
                <w:t xml:space="preserve">cf-recv=Stereo,MASA,SBA; cf-send=Stereo,ISM; ibr=13.2-96; </w:t>
              </w:r>
              <w:r>
                <w:t>mono-init=1; evs-mode-switch=0; br=5.9-48;</w:t>
              </w:r>
              <w:r>
                <w:rPr>
                  <w:lang w:eastAsia="ko-KR"/>
                </w:rPr>
                <w:t xml:space="preserve"> </w:t>
              </w:r>
              <w:r w:rsidRPr="00567618">
                <w:t>max-red=220</w:t>
              </w:r>
              <w:r>
                <w:t>;</w:t>
              </w:r>
            </w:ins>
          </w:p>
          <w:p w14:paraId="33B58395" w14:textId="77777777" w:rsidR="0002639A" w:rsidRPr="00567618" w:rsidRDefault="0002639A" w:rsidP="00DA5322">
            <w:pPr>
              <w:pStyle w:val="PL"/>
              <w:rPr>
                <w:ins w:id="121" w:author="Author"/>
              </w:rPr>
            </w:pPr>
            <w:ins w:id="122" w:author="Author">
              <w:r w:rsidRPr="00567618">
                <w:t>a=ptime:20</w:t>
              </w:r>
            </w:ins>
          </w:p>
          <w:p w14:paraId="5585A832" w14:textId="77777777" w:rsidR="0002639A" w:rsidRPr="00567618" w:rsidRDefault="0002639A" w:rsidP="00DA5322">
            <w:pPr>
              <w:pStyle w:val="PL"/>
              <w:rPr>
                <w:ins w:id="123" w:author="Author"/>
              </w:rPr>
            </w:pPr>
            <w:ins w:id="124" w:author="Author">
              <w:r w:rsidRPr="00567618">
                <w:t>a=maxptime:240</w:t>
              </w:r>
            </w:ins>
          </w:p>
        </w:tc>
      </w:tr>
    </w:tbl>
    <w:p w14:paraId="21B07595" w14:textId="77777777" w:rsidR="0002639A" w:rsidRDefault="0002639A" w:rsidP="00957253">
      <w:pPr>
        <w:pStyle w:val="NO"/>
        <w:rPr>
          <w:ins w:id="125" w:author="Author"/>
          <w:lang w:eastAsia="ko-KR"/>
        </w:rPr>
      </w:pPr>
    </w:p>
    <w:p w14:paraId="099B8696" w14:textId="77777777" w:rsidR="0002639A" w:rsidRPr="00567618" w:rsidRDefault="0002639A" w:rsidP="00957253">
      <w:pPr>
        <w:rPr>
          <w:ins w:id="126" w:author="Author"/>
          <w:b/>
        </w:rPr>
      </w:pPr>
      <w:ins w:id="127" w:author="Author">
        <w:r w:rsidRPr="00567618">
          <w:rPr>
            <w:b/>
          </w:rPr>
          <w:lastRenderedPageBreak/>
          <w:t>Comments:</w:t>
        </w:r>
      </w:ins>
    </w:p>
    <w:p w14:paraId="2E86D779" w14:textId="77777777" w:rsidR="0002639A" w:rsidRDefault="0002639A" w:rsidP="00630337">
      <w:pPr>
        <w:rPr>
          <w:ins w:id="128" w:author="Author"/>
          <w:lang w:eastAsia="ko-KR"/>
        </w:rPr>
      </w:pPr>
      <w:ins w:id="129" w:author="Author">
        <w:r>
          <w:rPr>
            <w:lang w:eastAsia="ko-KR"/>
          </w:rPr>
          <w:t>The offer includes multiple immersive formats with a bitrate range of 13.2 to 128 kbps. The mono-</w:t>
        </w:r>
        <w:proofErr w:type="spellStart"/>
        <w:r>
          <w:rPr>
            <w:lang w:eastAsia="ko-KR"/>
          </w:rPr>
          <w:t>init</w:t>
        </w:r>
        <w:proofErr w:type="spellEnd"/>
        <w:r>
          <w:rPr>
            <w:lang w:eastAsia="ko-KR"/>
          </w:rPr>
          <w:t xml:space="preserve"> parameter is set to 1 indicating to use EVS at the start of the session. The </w:t>
        </w:r>
        <w:proofErr w:type="spellStart"/>
        <w:r>
          <w:rPr>
            <w:lang w:eastAsia="ko-KR"/>
          </w:rPr>
          <w:t>evs</w:t>
        </w:r>
        <w:proofErr w:type="spellEnd"/>
        <w:r>
          <w:rPr>
            <w:lang w:eastAsia="ko-KR"/>
          </w:rPr>
          <w:t xml:space="preserve">-mode-switch parameter is set to 0 to indicate to use EVS Primary mode at the start of the session. EVS bitrate range of 5.9 to 48 kbps is offered with the </w:t>
        </w:r>
        <w:proofErr w:type="spellStart"/>
        <w:r>
          <w:rPr>
            <w:lang w:eastAsia="ko-KR"/>
          </w:rPr>
          <w:t>br</w:t>
        </w:r>
        <w:proofErr w:type="spellEnd"/>
        <w:r>
          <w:rPr>
            <w:lang w:eastAsia="ko-KR"/>
          </w:rPr>
          <w:t xml:space="preserve"> parameter.</w:t>
        </w:r>
      </w:ins>
    </w:p>
    <w:p w14:paraId="06051287" w14:textId="77777777" w:rsidR="0002639A" w:rsidRDefault="0002639A" w:rsidP="00630337">
      <w:pPr>
        <w:rPr>
          <w:ins w:id="130" w:author="Author"/>
          <w:lang w:eastAsia="ko-KR"/>
        </w:rPr>
      </w:pPr>
      <w:ins w:id="131" w:author="Author">
        <w:r w:rsidRPr="00567618">
          <w:rPr>
            <w:lang w:eastAsia="ko-KR"/>
          </w:rPr>
          <w:t xml:space="preserve">The </w:t>
        </w:r>
        <w:r>
          <w:rPr>
            <w:lang w:eastAsia="ko-KR"/>
          </w:rPr>
          <w:t xml:space="preserve">media level bandwidth (b=AS) for the offer is calculated by adding 128 kbps for IVAS, 2 kbps for IVAS payload header (excluding PI data indication bits), adding 24 kbps for </w:t>
        </w:r>
        <w:r w:rsidRPr="00567618">
          <w:rPr>
            <w:lang w:eastAsia="ko-KR"/>
          </w:rPr>
          <w:t>IPv</w:t>
        </w:r>
        <w:r>
          <w:rPr>
            <w:lang w:eastAsia="ko-KR"/>
          </w:rPr>
          <w:t>6 and rounding up to the nearest integer</w:t>
        </w:r>
        <w:r w:rsidRPr="00567618">
          <w:rPr>
            <w:lang w:eastAsia="ko-KR"/>
          </w:rPr>
          <w:t>.</w:t>
        </w:r>
      </w:ins>
    </w:p>
    <w:p w14:paraId="0BA48928" w14:textId="77777777" w:rsidR="0002639A" w:rsidRDefault="0002639A" w:rsidP="00630337">
      <w:pPr>
        <w:rPr>
          <w:ins w:id="132" w:author="Author"/>
          <w:lang w:eastAsia="ko-KR"/>
        </w:rPr>
      </w:pPr>
      <w:ins w:id="133" w:author="Author">
        <w:r>
          <w:rPr>
            <w:lang w:eastAsia="ko-KR"/>
          </w:rPr>
          <w:t xml:space="preserve">The answer includes the selected immersive formats in the receive direction (Stereo, MASA, SBA) </w:t>
        </w:r>
        <w:proofErr w:type="gramStart"/>
        <w:r>
          <w:rPr>
            <w:lang w:eastAsia="ko-KR"/>
          </w:rPr>
          <w:t>and also</w:t>
        </w:r>
        <w:proofErr w:type="gramEnd"/>
        <w:r>
          <w:rPr>
            <w:lang w:eastAsia="ko-KR"/>
          </w:rPr>
          <w:t xml:space="preserve"> indicates the formats used in the send direction (Stereo, ISM). The bitrate range is lowered to 13.2 to 96 kbps. The mono-</w:t>
        </w:r>
        <w:proofErr w:type="spellStart"/>
        <w:r>
          <w:rPr>
            <w:lang w:eastAsia="ko-KR"/>
          </w:rPr>
          <w:t>init</w:t>
        </w:r>
        <w:proofErr w:type="spellEnd"/>
        <w:r>
          <w:rPr>
            <w:lang w:eastAsia="ko-KR"/>
          </w:rPr>
          <w:t xml:space="preserve">, </w:t>
        </w:r>
        <w:proofErr w:type="spellStart"/>
        <w:r>
          <w:rPr>
            <w:lang w:eastAsia="ko-KR"/>
          </w:rPr>
          <w:t>evs</w:t>
        </w:r>
        <w:proofErr w:type="spellEnd"/>
        <w:r>
          <w:rPr>
            <w:lang w:eastAsia="ko-KR"/>
          </w:rPr>
          <w:t xml:space="preserve">-mode-switch and </w:t>
        </w:r>
        <w:proofErr w:type="spellStart"/>
        <w:r>
          <w:rPr>
            <w:lang w:eastAsia="ko-KR"/>
          </w:rPr>
          <w:t>br</w:t>
        </w:r>
        <w:proofErr w:type="spellEnd"/>
        <w:r>
          <w:rPr>
            <w:lang w:eastAsia="ko-KR"/>
          </w:rPr>
          <w:t xml:space="preserve"> parameters are mirrored in the answer. The session will start with the EVS Primary mode.</w:t>
        </w:r>
      </w:ins>
    </w:p>
    <w:p w14:paraId="422E7B47" w14:textId="77777777" w:rsidR="0002639A" w:rsidRDefault="0002639A" w:rsidP="005C602B">
      <w:pPr>
        <w:rPr>
          <w:ins w:id="134" w:author="Author"/>
          <w:lang w:eastAsia="ko-KR"/>
        </w:rPr>
      </w:pPr>
      <w:ins w:id="135" w:author="Author">
        <w:r w:rsidRPr="00567618">
          <w:rPr>
            <w:lang w:eastAsia="ko-KR"/>
          </w:rPr>
          <w:t xml:space="preserve">The </w:t>
        </w:r>
        <w:r>
          <w:rPr>
            <w:lang w:eastAsia="ko-KR"/>
          </w:rPr>
          <w:t xml:space="preserve">media level bandwidth (b=AS) for the answer is calculated by adding 96 kbps for IVAS, 2 kbps for IVAS payload header (excluding PI data indication bits), adding 24 kbps for </w:t>
        </w:r>
        <w:r w:rsidRPr="00567618">
          <w:rPr>
            <w:lang w:eastAsia="ko-KR"/>
          </w:rPr>
          <w:t>IPv</w:t>
        </w:r>
        <w:r>
          <w:rPr>
            <w:lang w:eastAsia="ko-KR"/>
          </w:rPr>
          <w:t>6 and rounding up to the nearest integer</w:t>
        </w:r>
        <w:r w:rsidRPr="00567618">
          <w:rPr>
            <w:lang w:eastAsia="ko-KR"/>
          </w:rPr>
          <w:t>.</w:t>
        </w:r>
      </w:ins>
    </w:p>
    <w:p w14:paraId="0C3C3208" w14:textId="77777777" w:rsidR="0002639A" w:rsidRDefault="0002639A" w:rsidP="00630337">
      <w:pPr>
        <w:rPr>
          <w:ins w:id="136" w:author="Author"/>
          <w:lang w:eastAsia="ko-KR"/>
        </w:rPr>
      </w:pPr>
    </w:p>
    <w:p w14:paraId="7C580B35" w14:textId="77777777" w:rsidR="0002639A" w:rsidRPr="00567618" w:rsidRDefault="0002639A" w:rsidP="004A791A">
      <w:pPr>
        <w:pStyle w:val="Heading3"/>
        <w:ind w:left="0" w:firstLine="0"/>
        <w:rPr>
          <w:ins w:id="137" w:author="Author"/>
        </w:rPr>
      </w:pPr>
      <w:del w:id="138" w:author="Author">
        <w:r w:rsidRPr="00FC7E52" w:rsidDel="004A791A">
          <w:br w:type="page"/>
        </w:r>
      </w:del>
      <w:bookmarkEnd w:id="56"/>
      <w:bookmarkEnd w:id="57"/>
      <w:bookmarkEnd w:id="58"/>
      <w:bookmarkEnd w:id="59"/>
      <w:bookmarkEnd w:id="60"/>
      <w:bookmarkEnd w:id="61"/>
      <w:bookmarkEnd w:id="62"/>
      <w:bookmarkEnd w:id="63"/>
      <w:bookmarkEnd w:id="64"/>
      <w:ins w:id="139" w:author="Author">
        <w:r w:rsidRPr="00567618">
          <w:lastRenderedPageBreak/>
          <w:t>A.</w:t>
        </w:r>
        <w:r>
          <w:t>19</w:t>
        </w:r>
        <w:r w:rsidRPr="00567618">
          <w:t>.</w:t>
        </w:r>
        <w:r>
          <w:rPr>
            <w:lang w:eastAsia="ko-KR"/>
          </w:rPr>
          <w:t>3</w:t>
        </w:r>
        <w:r w:rsidRPr="00567618">
          <w:t>.</w:t>
        </w:r>
        <w:r>
          <w:rPr>
            <w:lang w:eastAsia="ko-KR"/>
          </w:rPr>
          <w:t>2</w:t>
        </w:r>
        <w:r w:rsidRPr="00567618">
          <w:tab/>
        </w:r>
        <w:r>
          <w:rPr>
            <w:lang w:eastAsia="ko-KR"/>
          </w:rPr>
          <w:t>Sub-format, initial codec mode and initial noise suppression mode</w:t>
        </w:r>
      </w:ins>
    </w:p>
    <w:p w14:paraId="58B2FA32" w14:textId="77777777" w:rsidR="0002639A" w:rsidRPr="00567618" w:rsidRDefault="0002639A" w:rsidP="004A791A">
      <w:pPr>
        <w:pStyle w:val="TH"/>
        <w:rPr>
          <w:ins w:id="140" w:author="Author"/>
        </w:rPr>
      </w:pPr>
      <w:ins w:id="141" w:author="Author">
        <w:r w:rsidRPr="00567618">
          <w:t>Table A.</w:t>
        </w:r>
        <w:r>
          <w:rPr>
            <w:lang w:eastAsia="ko-KR"/>
          </w:rPr>
          <w:t>19</w:t>
        </w:r>
        <w:r w:rsidRPr="00567618">
          <w:t>.</w:t>
        </w:r>
        <w:r>
          <w:t>3.2</w:t>
        </w:r>
        <w:r w:rsidRPr="00567618">
          <w:t>: SDP example</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9639"/>
      </w:tblGrid>
      <w:tr w:rsidR="0002639A" w:rsidRPr="00567618" w14:paraId="45E95F65" w14:textId="77777777" w:rsidTr="00443DEE">
        <w:trPr>
          <w:cantSplit/>
          <w:jc w:val="center"/>
          <w:ins w:id="142" w:author="Author"/>
        </w:trPr>
        <w:tc>
          <w:tcPr>
            <w:tcW w:w="9639" w:type="dxa"/>
          </w:tcPr>
          <w:p w14:paraId="65353970" w14:textId="77777777" w:rsidR="0002639A" w:rsidRPr="00567618" w:rsidRDefault="0002639A" w:rsidP="00CE0C05">
            <w:pPr>
              <w:pStyle w:val="TAH"/>
              <w:rPr>
                <w:ins w:id="143" w:author="Author"/>
              </w:rPr>
            </w:pPr>
            <w:ins w:id="144" w:author="Author">
              <w:r w:rsidRPr="00567618">
                <w:t>SDP offer</w:t>
              </w:r>
            </w:ins>
          </w:p>
        </w:tc>
      </w:tr>
      <w:tr w:rsidR="0002639A" w:rsidRPr="00567618" w14:paraId="13CA3811" w14:textId="77777777" w:rsidTr="00443DEE">
        <w:trPr>
          <w:cantSplit/>
          <w:jc w:val="center"/>
          <w:ins w:id="145" w:author="Author"/>
        </w:trPr>
        <w:tc>
          <w:tcPr>
            <w:tcW w:w="9639" w:type="dxa"/>
          </w:tcPr>
          <w:p w14:paraId="24FD7A23" w14:textId="77777777" w:rsidR="0002639A" w:rsidRPr="00567618" w:rsidRDefault="0002639A" w:rsidP="00CE0C05">
            <w:pPr>
              <w:pStyle w:val="PL"/>
              <w:rPr>
                <w:ins w:id="146" w:author="Author"/>
                <w:lang w:eastAsia="ko-KR"/>
              </w:rPr>
            </w:pPr>
            <w:ins w:id="147" w:author="Author">
              <w:r w:rsidRPr="00567618">
                <w:t xml:space="preserve">m=audio 49152 RTP/AVP </w:t>
              </w:r>
              <w:r>
                <w:t xml:space="preserve">96 </w:t>
              </w:r>
              <w:r w:rsidRPr="00567618">
                <w:t>97 98</w:t>
              </w:r>
            </w:ins>
          </w:p>
          <w:p w14:paraId="2B435F64" w14:textId="77777777" w:rsidR="0002639A" w:rsidRPr="00567618" w:rsidRDefault="0002639A" w:rsidP="00CE0C05">
            <w:pPr>
              <w:pStyle w:val="PL"/>
              <w:rPr>
                <w:ins w:id="148" w:author="Author"/>
              </w:rPr>
            </w:pPr>
            <w:ins w:id="149" w:author="Author">
              <w:r w:rsidRPr="00567618">
                <w:t>a=tcap:1 RTP/AVPF</w:t>
              </w:r>
            </w:ins>
          </w:p>
          <w:p w14:paraId="52AF4E87" w14:textId="77777777" w:rsidR="0002639A" w:rsidRPr="00567618" w:rsidRDefault="0002639A" w:rsidP="00CE0C05">
            <w:pPr>
              <w:pStyle w:val="PL"/>
              <w:rPr>
                <w:ins w:id="150" w:author="Author"/>
                <w:lang w:eastAsia="ko-KR"/>
              </w:rPr>
            </w:pPr>
            <w:ins w:id="151" w:author="Author">
              <w:r w:rsidRPr="00567618">
                <w:t>a=pcfg:1 t=1</w:t>
              </w:r>
            </w:ins>
          </w:p>
          <w:p w14:paraId="2A646AA9" w14:textId="77777777" w:rsidR="0002639A" w:rsidRPr="00567618" w:rsidRDefault="0002639A" w:rsidP="00CE0C05">
            <w:pPr>
              <w:pStyle w:val="PL"/>
              <w:rPr>
                <w:ins w:id="152" w:author="Author"/>
                <w:lang w:eastAsia="ko-KR"/>
              </w:rPr>
            </w:pPr>
            <w:ins w:id="153" w:author="Author">
              <w:r w:rsidRPr="00567618">
                <w:rPr>
                  <w:lang w:eastAsia="ko-KR"/>
                </w:rPr>
                <w:t>b=AS:</w:t>
              </w:r>
              <w:r>
                <w:rPr>
                  <w:lang w:eastAsia="ko-KR"/>
                </w:rPr>
                <w:t>156</w:t>
              </w:r>
            </w:ins>
          </w:p>
          <w:p w14:paraId="695C9229" w14:textId="77777777" w:rsidR="0002639A" w:rsidRPr="00567618" w:rsidRDefault="0002639A" w:rsidP="00CE0C05">
            <w:pPr>
              <w:pStyle w:val="PL"/>
              <w:rPr>
                <w:ins w:id="154" w:author="Author"/>
                <w:lang w:eastAsia="ko-KR"/>
              </w:rPr>
            </w:pPr>
            <w:ins w:id="155" w:author="Author">
              <w:r w:rsidRPr="00567618">
                <w:rPr>
                  <w:lang w:eastAsia="ko-KR"/>
                </w:rPr>
                <w:t>b=RS:0</w:t>
              </w:r>
            </w:ins>
          </w:p>
          <w:p w14:paraId="1F6014A6" w14:textId="77777777" w:rsidR="0002639A" w:rsidRPr="00567618" w:rsidRDefault="0002639A" w:rsidP="00CE0C05">
            <w:pPr>
              <w:pStyle w:val="PL"/>
              <w:rPr>
                <w:ins w:id="156" w:author="Author"/>
                <w:lang w:eastAsia="ko-KR"/>
              </w:rPr>
            </w:pPr>
            <w:ins w:id="157" w:author="Author">
              <w:r w:rsidRPr="00567618">
                <w:rPr>
                  <w:lang w:eastAsia="ko-KR"/>
                </w:rPr>
                <w:t>b=RR:2000</w:t>
              </w:r>
            </w:ins>
          </w:p>
          <w:p w14:paraId="4404F168" w14:textId="77777777" w:rsidR="0002639A" w:rsidRPr="00567618" w:rsidRDefault="0002639A" w:rsidP="00CE0C05">
            <w:pPr>
              <w:pStyle w:val="PL"/>
              <w:rPr>
                <w:ins w:id="158" w:author="Author"/>
                <w:lang w:eastAsia="ko-KR"/>
              </w:rPr>
            </w:pPr>
            <w:ins w:id="159" w:author="Author">
              <w:r w:rsidRPr="00567618">
                <w:t>a=rtpmap:9</w:t>
              </w:r>
              <w:r>
                <w:rPr>
                  <w:lang w:eastAsia="ko-KR"/>
                </w:rPr>
                <w:t>6</w:t>
              </w:r>
              <w:r w:rsidRPr="00567618">
                <w:rPr>
                  <w:lang w:eastAsia="ko-KR"/>
                </w:rPr>
                <w:t xml:space="preserve"> </w:t>
              </w:r>
              <w:r>
                <w:rPr>
                  <w:lang w:eastAsia="ko-KR"/>
                </w:rPr>
                <w:t>I</w:t>
              </w:r>
              <w:r w:rsidRPr="00567618">
                <w:rPr>
                  <w:lang w:eastAsia="ko-KR"/>
                </w:rPr>
                <w:t>V</w:t>
              </w:r>
              <w:r>
                <w:rPr>
                  <w:lang w:eastAsia="ko-KR"/>
                </w:rPr>
                <w:t>A</w:t>
              </w:r>
              <w:r w:rsidRPr="00567618">
                <w:rPr>
                  <w:lang w:eastAsia="ko-KR"/>
                </w:rPr>
                <w:t>S/16000</w:t>
              </w:r>
            </w:ins>
          </w:p>
          <w:p w14:paraId="0CADF91A" w14:textId="77777777" w:rsidR="0002639A" w:rsidRPr="00567618" w:rsidRDefault="0002639A" w:rsidP="00CE0C05">
            <w:pPr>
              <w:pStyle w:val="PL"/>
              <w:rPr>
                <w:ins w:id="160" w:author="Author"/>
                <w:lang w:eastAsia="ko-KR"/>
              </w:rPr>
            </w:pPr>
            <w:ins w:id="161" w:author="Author">
              <w:r w:rsidRPr="00567618">
                <w:t>a=fmtp:9</w:t>
              </w:r>
              <w:r>
                <w:rPr>
                  <w:lang w:eastAsia="ko-KR"/>
                </w:rPr>
                <w:t>6</w:t>
              </w:r>
              <w:r w:rsidRPr="00567618">
                <w:rPr>
                  <w:lang w:eastAsia="ko-KR"/>
                </w:rPr>
                <w:t xml:space="preserve"> </w:t>
              </w:r>
              <w:r>
                <w:rPr>
                  <w:lang w:eastAsia="ko-KR"/>
                </w:rPr>
                <w:t>cf-send=OMASA; cf-sub-info=</w:t>
              </w:r>
              <w:r w:rsidRPr="00C204CA">
                <w:t>ISM</w:t>
              </w:r>
              <w:r>
                <w:t>4</w:t>
              </w:r>
              <w:r w:rsidRPr="00C204CA">
                <w:t>_MASA_</w:t>
              </w:r>
              <w:r>
                <w:t>2</w:t>
              </w:r>
              <w:r w:rsidRPr="00C204CA">
                <w:t>TC</w:t>
              </w:r>
              <w:r>
                <w:rPr>
                  <w:lang w:eastAsia="ko-KR"/>
                </w:rPr>
                <w:t xml:space="preserve">; ibr=32-128; ibw=fb; ns-mode-init-send=’def’,’min’; pi-types=fdas,rdas; pi-br=2; </w:t>
              </w:r>
              <w:r w:rsidRPr="00567618">
                <w:t>max-red=220</w:t>
              </w:r>
              <w:r>
                <w:t>;</w:t>
              </w:r>
            </w:ins>
          </w:p>
          <w:p w14:paraId="093A1784" w14:textId="77777777" w:rsidR="0002639A" w:rsidRPr="00567618" w:rsidRDefault="0002639A" w:rsidP="00CE0C05">
            <w:pPr>
              <w:pStyle w:val="PL"/>
              <w:rPr>
                <w:ins w:id="162" w:author="Author"/>
                <w:lang w:eastAsia="ko-KR"/>
              </w:rPr>
            </w:pPr>
            <w:ins w:id="163" w:author="Author">
              <w:r w:rsidRPr="00567618">
                <w:t>a=rtpmap:9</w:t>
              </w:r>
              <w:r w:rsidRPr="00567618">
                <w:rPr>
                  <w:lang w:eastAsia="ko-KR"/>
                </w:rPr>
                <w:t>7 EVS/16000/1</w:t>
              </w:r>
            </w:ins>
          </w:p>
          <w:p w14:paraId="14A4D7DB" w14:textId="77777777" w:rsidR="0002639A" w:rsidRPr="00567618" w:rsidRDefault="0002639A" w:rsidP="00CE0C05">
            <w:pPr>
              <w:pStyle w:val="PL"/>
              <w:rPr>
                <w:ins w:id="164" w:author="Author"/>
                <w:lang w:eastAsia="ko-KR"/>
              </w:rPr>
            </w:pPr>
            <w:ins w:id="165" w:author="Author">
              <w:r w:rsidRPr="00567618">
                <w:t>a=fmtp:9</w:t>
              </w:r>
              <w:r w:rsidRPr="00567618">
                <w:rPr>
                  <w:lang w:eastAsia="ko-KR"/>
                </w:rPr>
                <w:t xml:space="preserve">7 </w:t>
              </w:r>
              <w:r w:rsidRPr="00567618">
                <w:t>max-red=220</w:t>
              </w:r>
            </w:ins>
          </w:p>
          <w:p w14:paraId="12F9A92E" w14:textId="77777777" w:rsidR="0002639A" w:rsidRPr="00567618" w:rsidRDefault="0002639A" w:rsidP="00CE0C05">
            <w:pPr>
              <w:pStyle w:val="PL"/>
              <w:rPr>
                <w:ins w:id="166" w:author="Author"/>
              </w:rPr>
            </w:pPr>
            <w:ins w:id="167" w:author="Author">
              <w:r w:rsidRPr="00567618">
                <w:t>a=rtpmap:9</w:t>
              </w:r>
              <w:r w:rsidRPr="00567618">
                <w:rPr>
                  <w:lang w:eastAsia="ko-KR"/>
                </w:rPr>
                <w:t>8</w:t>
              </w:r>
              <w:r w:rsidRPr="00567618">
                <w:t xml:space="preserve"> AMR-WB/16000/1</w:t>
              </w:r>
            </w:ins>
          </w:p>
          <w:p w14:paraId="0EDBFB2B" w14:textId="77777777" w:rsidR="0002639A" w:rsidRPr="00567618" w:rsidRDefault="0002639A" w:rsidP="00CE0C05">
            <w:pPr>
              <w:pStyle w:val="PL"/>
              <w:rPr>
                <w:ins w:id="168" w:author="Author"/>
              </w:rPr>
            </w:pPr>
            <w:ins w:id="169" w:author="Author">
              <w:r w:rsidRPr="00567618">
                <w:t>a=fmtp:9</w:t>
              </w:r>
              <w:r w:rsidRPr="00567618">
                <w:rPr>
                  <w:lang w:eastAsia="ko-KR"/>
                </w:rPr>
                <w:t>8</w:t>
              </w:r>
              <w:r w:rsidRPr="00567618">
                <w:t xml:space="preserve"> mode-change-capability=2; max-red=220</w:t>
              </w:r>
            </w:ins>
          </w:p>
          <w:p w14:paraId="283F4F9A" w14:textId="77777777" w:rsidR="0002639A" w:rsidRPr="00567618" w:rsidRDefault="0002639A" w:rsidP="00CE0C05">
            <w:pPr>
              <w:pStyle w:val="PL"/>
              <w:rPr>
                <w:ins w:id="170" w:author="Author"/>
              </w:rPr>
            </w:pPr>
            <w:ins w:id="171" w:author="Author">
              <w:r w:rsidRPr="00567618">
                <w:t>a=ptime:20</w:t>
              </w:r>
            </w:ins>
          </w:p>
          <w:p w14:paraId="1FDD9C84" w14:textId="77777777" w:rsidR="0002639A" w:rsidRPr="00567618" w:rsidRDefault="0002639A" w:rsidP="00CE0C05">
            <w:pPr>
              <w:pStyle w:val="PL"/>
              <w:rPr>
                <w:ins w:id="172" w:author="Author"/>
              </w:rPr>
            </w:pPr>
            <w:ins w:id="173" w:author="Author">
              <w:r w:rsidRPr="00567618">
                <w:t>a=maxptime:240</w:t>
              </w:r>
            </w:ins>
          </w:p>
        </w:tc>
      </w:tr>
      <w:tr w:rsidR="0002639A" w:rsidRPr="00567618" w14:paraId="50CB8BF8" w14:textId="77777777" w:rsidTr="00443DEE">
        <w:trPr>
          <w:cantSplit/>
          <w:jc w:val="center"/>
          <w:ins w:id="174" w:author="Author"/>
        </w:trPr>
        <w:tc>
          <w:tcPr>
            <w:tcW w:w="9639" w:type="dxa"/>
          </w:tcPr>
          <w:p w14:paraId="4FD59BEC" w14:textId="77777777" w:rsidR="0002639A" w:rsidRPr="004D03EC" w:rsidRDefault="0002639A" w:rsidP="00CE0C05">
            <w:pPr>
              <w:pStyle w:val="PL"/>
              <w:jc w:val="center"/>
              <w:rPr>
                <w:ins w:id="175" w:author="Author"/>
                <w:rFonts w:ascii="Arial" w:hAnsi="Arial" w:cs="Arial"/>
                <w:b/>
                <w:bCs/>
                <w:sz w:val="18"/>
                <w:szCs w:val="18"/>
              </w:rPr>
            </w:pPr>
            <w:ins w:id="176" w:author="Author">
              <w:r w:rsidRPr="004D03EC">
                <w:rPr>
                  <w:rFonts w:ascii="Arial" w:hAnsi="Arial" w:cs="Arial"/>
                  <w:b/>
                  <w:bCs/>
                  <w:sz w:val="18"/>
                  <w:szCs w:val="18"/>
                </w:rPr>
                <w:t>SDP answer</w:t>
              </w:r>
            </w:ins>
          </w:p>
        </w:tc>
      </w:tr>
      <w:tr w:rsidR="0002639A" w:rsidRPr="00567618" w14:paraId="33940E93" w14:textId="77777777" w:rsidTr="00443DEE">
        <w:trPr>
          <w:cantSplit/>
          <w:jc w:val="center"/>
          <w:ins w:id="177" w:author="Author"/>
        </w:trPr>
        <w:tc>
          <w:tcPr>
            <w:tcW w:w="9639" w:type="dxa"/>
          </w:tcPr>
          <w:p w14:paraId="2BC57DC4" w14:textId="77777777" w:rsidR="0002639A" w:rsidRPr="00567618" w:rsidRDefault="0002639A" w:rsidP="00CE0C05">
            <w:pPr>
              <w:pStyle w:val="PL"/>
              <w:rPr>
                <w:ins w:id="178" w:author="Author"/>
              </w:rPr>
            </w:pPr>
            <w:ins w:id="179" w:author="Author">
              <w:r w:rsidRPr="00567618">
                <w:t>m=audio 49152 RTP/AVP</w:t>
              </w:r>
              <w:r w:rsidRPr="00567618">
                <w:rPr>
                  <w:lang w:eastAsia="ko-KR"/>
                </w:rPr>
                <w:t>F</w:t>
              </w:r>
              <w:r w:rsidRPr="00567618">
                <w:t xml:space="preserve"> </w:t>
              </w:r>
              <w:r w:rsidRPr="00567618">
                <w:rPr>
                  <w:lang w:eastAsia="ko-KR"/>
                </w:rPr>
                <w:t>9</w:t>
              </w:r>
              <w:r>
                <w:rPr>
                  <w:lang w:eastAsia="ko-KR"/>
                </w:rPr>
                <w:t>6</w:t>
              </w:r>
            </w:ins>
          </w:p>
          <w:p w14:paraId="5276856B" w14:textId="77777777" w:rsidR="0002639A" w:rsidRPr="00567618" w:rsidRDefault="0002639A" w:rsidP="00CE0C05">
            <w:pPr>
              <w:pStyle w:val="PL"/>
              <w:rPr>
                <w:ins w:id="180" w:author="Author"/>
                <w:lang w:eastAsia="ko-KR"/>
              </w:rPr>
            </w:pPr>
            <w:ins w:id="181" w:author="Author">
              <w:r w:rsidRPr="00567618">
                <w:t>a=</w:t>
              </w:r>
              <w:r w:rsidRPr="00567618">
                <w:rPr>
                  <w:lang w:eastAsia="ko-KR"/>
                </w:rPr>
                <w:t>a</w:t>
              </w:r>
              <w:r w:rsidRPr="00567618">
                <w:t>cfg:1 t=1</w:t>
              </w:r>
            </w:ins>
          </w:p>
          <w:p w14:paraId="27E94312" w14:textId="77777777" w:rsidR="0002639A" w:rsidRPr="00567618" w:rsidRDefault="0002639A" w:rsidP="00CE0C05">
            <w:pPr>
              <w:pStyle w:val="PL"/>
              <w:rPr>
                <w:ins w:id="182" w:author="Author"/>
                <w:lang w:eastAsia="ko-KR"/>
              </w:rPr>
            </w:pPr>
            <w:ins w:id="183" w:author="Author">
              <w:r w:rsidRPr="00567618">
                <w:rPr>
                  <w:lang w:eastAsia="ko-KR"/>
                </w:rPr>
                <w:t>b=AS:</w:t>
              </w:r>
              <w:r>
                <w:rPr>
                  <w:lang w:eastAsia="ko-KR"/>
                </w:rPr>
                <w:t>156</w:t>
              </w:r>
            </w:ins>
          </w:p>
          <w:p w14:paraId="3ABEE447" w14:textId="77777777" w:rsidR="0002639A" w:rsidRPr="00567618" w:rsidRDefault="0002639A" w:rsidP="00CE0C05">
            <w:pPr>
              <w:pStyle w:val="PL"/>
              <w:rPr>
                <w:ins w:id="184" w:author="Author"/>
                <w:lang w:eastAsia="ko-KR"/>
              </w:rPr>
            </w:pPr>
            <w:ins w:id="185" w:author="Author">
              <w:r w:rsidRPr="00567618">
                <w:rPr>
                  <w:lang w:eastAsia="ko-KR"/>
                </w:rPr>
                <w:t>b=RS:0</w:t>
              </w:r>
            </w:ins>
          </w:p>
          <w:p w14:paraId="4848505C" w14:textId="77777777" w:rsidR="0002639A" w:rsidRPr="00567618" w:rsidRDefault="0002639A" w:rsidP="00CE0C05">
            <w:pPr>
              <w:pStyle w:val="PL"/>
              <w:rPr>
                <w:ins w:id="186" w:author="Author"/>
                <w:lang w:eastAsia="ko-KR"/>
              </w:rPr>
            </w:pPr>
            <w:ins w:id="187" w:author="Author">
              <w:r w:rsidRPr="00567618">
                <w:rPr>
                  <w:lang w:eastAsia="ko-KR"/>
                </w:rPr>
                <w:t>b=RR:2000</w:t>
              </w:r>
            </w:ins>
          </w:p>
          <w:p w14:paraId="193FA7BA" w14:textId="77777777" w:rsidR="0002639A" w:rsidRPr="00567618" w:rsidRDefault="0002639A" w:rsidP="00CE0C05">
            <w:pPr>
              <w:pStyle w:val="PL"/>
              <w:rPr>
                <w:ins w:id="188" w:author="Author"/>
                <w:lang w:eastAsia="ko-KR"/>
              </w:rPr>
            </w:pPr>
            <w:ins w:id="189" w:author="Author">
              <w:r w:rsidRPr="00567618">
                <w:t>a=rtpmap:9</w:t>
              </w:r>
              <w:r>
                <w:rPr>
                  <w:lang w:eastAsia="ko-KR"/>
                </w:rPr>
                <w:t>6</w:t>
              </w:r>
              <w:r w:rsidRPr="00567618">
                <w:rPr>
                  <w:lang w:eastAsia="ko-KR"/>
                </w:rPr>
                <w:t xml:space="preserve"> </w:t>
              </w:r>
              <w:r>
                <w:rPr>
                  <w:lang w:eastAsia="ko-KR"/>
                </w:rPr>
                <w:t>I</w:t>
              </w:r>
              <w:r w:rsidRPr="00567618">
                <w:rPr>
                  <w:lang w:eastAsia="ko-KR"/>
                </w:rPr>
                <w:t>V</w:t>
              </w:r>
              <w:r>
                <w:rPr>
                  <w:lang w:eastAsia="ko-KR"/>
                </w:rPr>
                <w:t>A</w:t>
              </w:r>
              <w:r w:rsidRPr="00567618">
                <w:rPr>
                  <w:lang w:eastAsia="ko-KR"/>
                </w:rPr>
                <w:t>S/16000</w:t>
              </w:r>
            </w:ins>
          </w:p>
          <w:p w14:paraId="3A1236EE" w14:textId="77777777" w:rsidR="0002639A" w:rsidRPr="00567618" w:rsidRDefault="0002639A" w:rsidP="00CE0C05">
            <w:pPr>
              <w:pStyle w:val="PL"/>
              <w:rPr>
                <w:ins w:id="190" w:author="Author"/>
                <w:lang w:eastAsia="ko-KR"/>
              </w:rPr>
            </w:pPr>
            <w:ins w:id="191" w:author="Author">
              <w:r w:rsidRPr="00567618">
                <w:t>a=fmtp:9</w:t>
              </w:r>
              <w:r>
                <w:rPr>
                  <w:lang w:eastAsia="ko-KR"/>
                </w:rPr>
                <w:t>6</w:t>
              </w:r>
              <w:r w:rsidRPr="00567618">
                <w:rPr>
                  <w:lang w:eastAsia="ko-KR"/>
                </w:rPr>
                <w:t xml:space="preserve"> </w:t>
              </w:r>
              <w:r>
                <w:rPr>
                  <w:lang w:eastAsia="ko-KR"/>
                </w:rPr>
                <w:t xml:space="preserve">cf-recv=OMASA; cf-send=ISM,SBA; ivas-icm-send=ISM4:64:fb; ibr=64-128; ibw=fb; ns-mode-recv=’def’; pi-types=fdas,rdas; pi-br=2; </w:t>
              </w:r>
              <w:r w:rsidRPr="00567618">
                <w:t>max-red=220</w:t>
              </w:r>
              <w:r>
                <w:t>;</w:t>
              </w:r>
            </w:ins>
          </w:p>
          <w:p w14:paraId="67D21051" w14:textId="77777777" w:rsidR="0002639A" w:rsidRPr="00567618" w:rsidRDefault="0002639A" w:rsidP="00CE0C05">
            <w:pPr>
              <w:pStyle w:val="PL"/>
              <w:rPr>
                <w:ins w:id="192" w:author="Author"/>
              </w:rPr>
            </w:pPr>
            <w:ins w:id="193" w:author="Author">
              <w:r w:rsidRPr="00567618">
                <w:t>a=ptime:20</w:t>
              </w:r>
            </w:ins>
          </w:p>
          <w:p w14:paraId="00C8D4B0" w14:textId="77777777" w:rsidR="0002639A" w:rsidRPr="00567618" w:rsidRDefault="0002639A" w:rsidP="00CE0C05">
            <w:pPr>
              <w:pStyle w:val="PL"/>
              <w:rPr>
                <w:ins w:id="194" w:author="Author"/>
              </w:rPr>
            </w:pPr>
            <w:ins w:id="195" w:author="Author">
              <w:r w:rsidRPr="00567618">
                <w:t>a=maxptime:240</w:t>
              </w:r>
            </w:ins>
          </w:p>
        </w:tc>
      </w:tr>
    </w:tbl>
    <w:p w14:paraId="51FFDE71" w14:textId="77777777" w:rsidR="0002639A" w:rsidRDefault="0002639A" w:rsidP="00EF5996">
      <w:pPr>
        <w:spacing w:after="0"/>
        <w:rPr>
          <w:ins w:id="196" w:author="Author"/>
          <w:noProof/>
        </w:rPr>
      </w:pPr>
    </w:p>
    <w:p w14:paraId="60056D81" w14:textId="77777777" w:rsidR="0002639A" w:rsidRPr="00567618" w:rsidRDefault="0002639A" w:rsidP="00443DEE">
      <w:pPr>
        <w:rPr>
          <w:ins w:id="197" w:author="Author"/>
          <w:b/>
        </w:rPr>
      </w:pPr>
      <w:ins w:id="198" w:author="Author">
        <w:r w:rsidRPr="00567618">
          <w:rPr>
            <w:b/>
          </w:rPr>
          <w:t>Comments:</w:t>
        </w:r>
      </w:ins>
    </w:p>
    <w:p w14:paraId="4B46C4EE" w14:textId="77777777" w:rsidR="0002639A" w:rsidRDefault="0002639A" w:rsidP="000F1E24">
      <w:pPr>
        <w:rPr>
          <w:ins w:id="199" w:author="Author"/>
          <w:lang w:eastAsia="ko-KR"/>
        </w:rPr>
      </w:pPr>
      <w:ins w:id="200" w:author="Author">
        <w:r>
          <w:rPr>
            <w:lang w:eastAsia="ko-KR"/>
          </w:rPr>
          <w:t xml:space="preserve">The offer includes a single immersive format (OMASA) with an indicated sub-format (ISM4 MASA 2TC) in the </w:t>
        </w:r>
        <w:proofErr w:type="spellStart"/>
        <w:r>
          <w:rPr>
            <w:lang w:eastAsia="ko-KR"/>
          </w:rPr>
          <w:t>cf</w:t>
        </w:r>
        <w:proofErr w:type="spellEnd"/>
        <w:r>
          <w:rPr>
            <w:lang w:eastAsia="ko-KR"/>
          </w:rPr>
          <w:t>-sub-info parameter. The offer includes a single bandwidth to be used (</w:t>
        </w:r>
        <w:proofErr w:type="spellStart"/>
        <w:r>
          <w:rPr>
            <w:lang w:eastAsia="ko-KR"/>
          </w:rPr>
          <w:t>fullband</w:t>
        </w:r>
        <w:proofErr w:type="spellEnd"/>
        <w:r>
          <w:rPr>
            <w:lang w:eastAsia="ko-KR"/>
          </w:rPr>
          <w:t>) which restricts the available bitrate range for the offered format/sub-format combination to be equal to or above 32 kbps. The bitrate range is offered as 32 to 128 kbps. Initial noise suppression modes of default and minimum are offered. PI data types for dynamic audio suppression are offered and the bitrate for the PI data is set to 2 kbps.</w:t>
        </w:r>
      </w:ins>
    </w:p>
    <w:p w14:paraId="74FDBAD8" w14:textId="77777777" w:rsidR="0002639A" w:rsidRDefault="0002639A" w:rsidP="000F1E24">
      <w:pPr>
        <w:rPr>
          <w:ins w:id="201" w:author="Author"/>
          <w:lang w:eastAsia="ko-KR"/>
        </w:rPr>
      </w:pPr>
      <w:ins w:id="202" w:author="Author">
        <w:r w:rsidRPr="00567618">
          <w:rPr>
            <w:lang w:eastAsia="ko-KR"/>
          </w:rPr>
          <w:t xml:space="preserve">The </w:t>
        </w:r>
        <w:r>
          <w:rPr>
            <w:lang w:eastAsia="ko-KR"/>
          </w:rPr>
          <w:t xml:space="preserve">media level bandwidth (b=AS) for the offer is calculated by adding 128 kbps for IVAS, 1.2 kbps for IVAS payload header (excluding bandwidth, format and sub-format request bits), adding 2 kbps for PI data, adding 24 kbps for </w:t>
        </w:r>
        <w:r w:rsidRPr="00567618">
          <w:rPr>
            <w:lang w:eastAsia="ko-KR"/>
          </w:rPr>
          <w:t>IPv</w:t>
        </w:r>
        <w:r>
          <w:rPr>
            <w:lang w:eastAsia="ko-KR"/>
          </w:rPr>
          <w:t>6 and rounding up to the nearest integer</w:t>
        </w:r>
        <w:r w:rsidRPr="00567618">
          <w:rPr>
            <w:lang w:eastAsia="ko-KR"/>
          </w:rPr>
          <w:t>.</w:t>
        </w:r>
      </w:ins>
    </w:p>
    <w:p w14:paraId="44F5EF3F" w14:textId="77777777" w:rsidR="0002639A" w:rsidRDefault="0002639A" w:rsidP="000F1E24">
      <w:pPr>
        <w:rPr>
          <w:ins w:id="203" w:author="Author"/>
          <w:lang w:eastAsia="ko-KR"/>
        </w:rPr>
      </w:pPr>
      <w:ins w:id="204" w:author="Author">
        <w:r>
          <w:rPr>
            <w:lang w:eastAsia="ko-KR"/>
          </w:rPr>
          <w:t xml:space="preserve">The answer mirrors the received coded format. The answer indicates their coded formats in the send direction (ISM, SBA) </w:t>
        </w:r>
        <w:proofErr w:type="gramStart"/>
        <w:r>
          <w:rPr>
            <w:lang w:eastAsia="ko-KR"/>
          </w:rPr>
          <w:t>and also</w:t>
        </w:r>
        <w:proofErr w:type="gramEnd"/>
        <w:r>
          <w:rPr>
            <w:lang w:eastAsia="ko-KR"/>
          </w:rPr>
          <w:t xml:space="preserve"> indicates their initial codec mode to be used at the start of the session with the </w:t>
        </w:r>
        <w:proofErr w:type="spellStart"/>
        <w:r>
          <w:rPr>
            <w:lang w:eastAsia="ko-KR"/>
          </w:rPr>
          <w:t>ivas</w:t>
        </w:r>
        <w:proofErr w:type="spellEnd"/>
        <w:r>
          <w:rPr>
            <w:lang w:eastAsia="ko-KR"/>
          </w:rPr>
          <w:t>-</w:t>
        </w:r>
        <w:proofErr w:type="spellStart"/>
        <w:r>
          <w:rPr>
            <w:lang w:eastAsia="ko-KR"/>
          </w:rPr>
          <w:t>icm</w:t>
        </w:r>
        <w:proofErr w:type="spellEnd"/>
        <w:r>
          <w:rPr>
            <w:lang w:eastAsia="ko-KR"/>
          </w:rPr>
          <w:t xml:space="preserve">-send parameter (ISM4 sub-format, 64 kbps bitrate and </w:t>
        </w:r>
        <w:proofErr w:type="spellStart"/>
        <w:r>
          <w:rPr>
            <w:lang w:eastAsia="ko-KR"/>
          </w:rPr>
          <w:t>fullband</w:t>
        </w:r>
        <w:proofErr w:type="spellEnd"/>
        <w:r>
          <w:rPr>
            <w:lang w:eastAsia="ko-KR"/>
          </w:rPr>
          <w:t xml:space="preserve">). The bitrate range is adjusted to 64 to 128 kbps </w:t>
        </w:r>
        <w:proofErr w:type="gramStart"/>
        <w:r>
          <w:rPr>
            <w:lang w:eastAsia="ko-KR"/>
          </w:rPr>
          <w:t>in order to</w:t>
        </w:r>
        <w:proofErr w:type="gramEnd"/>
        <w:r>
          <w:rPr>
            <w:lang w:eastAsia="ko-KR"/>
          </w:rPr>
          <w:t xml:space="preserve"> fulfil the requirement for ISM4 </w:t>
        </w:r>
        <w:proofErr w:type="spellStart"/>
        <w:r>
          <w:rPr>
            <w:lang w:eastAsia="ko-KR"/>
          </w:rPr>
          <w:t>fullband</w:t>
        </w:r>
        <w:proofErr w:type="spellEnd"/>
        <w:r>
          <w:rPr>
            <w:lang w:eastAsia="ko-KR"/>
          </w:rPr>
          <w:t xml:space="preserve"> operation which requires a </w:t>
        </w:r>
        <w:proofErr w:type="spellStart"/>
        <w:r>
          <w:rPr>
            <w:lang w:eastAsia="ko-KR"/>
          </w:rPr>
          <w:t>bitrate</w:t>
        </w:r>
        <w:proofErr w:type="spellEnd"/>
        <w:r>
          <w:rPr>
            <w:lang w:eastAsia="ko-KR"/>
          </w:rPr>
          <w:t xml:space="preserve"> of 64 kbps or above. The default initial noise suppression mode in the receiving direction is selected in the answer.</w:t>
        </w:r>
      </w:ins>
    </w:p>
    <w:p w14:paraId="29E82A9D" w14:textId="77777777" w:rsidR="0002639A" w:rsidRDefault="0002639A" w:rsidP="00444979">
      <w:pPr>
        <w:rPr>
          <w:ins w:id="205" w:author="Author"/>
          <w:lang w:eastAsia="ko-KR"/>
        </w:rPr>
      </w:pPr>
      <w:ins w:id="206" w:author="Author">
        <w:r w:rsidRPr="00567618">
          <w:rPr>
            <w:lang w:eastAsia="ko-KR"/>
          </w:rPr>
          <w:t xml:space="preserve">The </w:t>
        </w:r>
        <w:r>
          <w:rPr>
            <w:lang w:eastAsia="ko-KR"/>
          </w:rPr>
          <w:t xml:space="preserve">media level bandwidth (b=AS) for the answer is calculated by adding 128 kbps for IVAS, 2 kbps for IVAS payload header (excluding bandwidth request bits), adding 2 kbps for PI data, adding 24 kbps for </w:t>
        </w:r>
        <w:r w:rsidRPr="00567618">
          <w:rPr>
            <w:lang w:eastAsia="ko-KR"/>
          </w:rPr>
          <w:t>IPv</w:t>
        </w:r>
        <w:r>
          <w:rPr>
            <w:lang w:eastAsia="ko-KR"/>
          </w:rPr>
          <w:t>6 and rounding up to the nearest integer</w:t>
        </w:r>
        <w:r w:rsidRPr="00567618">
          <w:rPr>
            <w:lang w:eastAsia="ko-KR"/>
          </w:rPr>
          <w:t>.</w:t>
        </w:r>
      </w:ins>
    </w:p>
    <w:p w14:paraId="4AB7A3FF" w14:textId="77777777" w:rsidR="0002639A" w:rsidRPr="00567618" w:rsidRDefault="0002639A" w:rsidP="005B7AFC">
      <w:pPr>
        <w:pStyle w:val="Heading3"/>
        <w:ind w:left="0" w:firstLine="0"/>
        <w:rPr>
          <w:ins w:id="207" w:author="Author"/>
        </w:rPr>
      </w:pPr>
      <w:ins w:id="208" w:author="Author">
        <w:r w:rsidRPr="00567618">
          <w:lastRenderedPageBreak/>
          <w:t>A.</w:t>
        </w:r>
        <w:r>
          <w:t>19</w:t>
        </w:r>
        <w:r w:rsidRPr="00567618">
          <w:t>.</w:t>
        </w:r>
        <w:r>
          <w:rPr>
            <w:lang w:eastAsia="ko-KR"/>
          </w:rPr>
          <w:t>3</w:t>
        </w:r>
        <w:r w:rsidRPr="00567618">
          <w:t>.</w:t>
        </w:r>
        <w:r>
          <w:rPr>
            <w:lang w:eastAsia="ko-KR"/>
          </w:rPr>
          <w:t>3</w:t>
        </w:r>
        <w:r w:rsidRPr="00567618">
          <w:tab/>
        </w:r>
        <w:r>
          <w:rPr>
            <w:lang w:eastAsia="ko-KR"/>
          </w:rPr>
          <w:t>Split rendering session</w:t>
        </w:r>
      </w:ins>
    </w:p>
    <w:p w14:paraId="021B5B1C" w14:textId="77777777" w:rsidR="0002639A" w:rsidRPr="00567618" w:rsidRDefault="0002639A" w:rsidP="005B7AFC">
      <w:pPr>
        <w:pStyle w:val="TH"/>
        <w:rPr>
          <w:ins w:id="209" w:author="Author"/>
        </w:rPr>
      </w:pPr>
      <w:ins w:id="210" w:author="Author">
        <w:r w:rsidRPr="00567618">
          <w:t>Table A.</w:t>
        </w:r>
        <w:r>
          <w:rPr>
            <w:lang w:eastAsia="ko-KR"/>
          </w:rPr>
          <w:t>19</w:t>
        </w:r>
        <w:r w:rsidRPr="00567618">
          <w:t>.</w:t>
        </w:r>
        <w:r>
          <w:t>3.3</w:t>
        </w:r>
        <w:r w:rsidRPr="00567618">
          <w:t>: SDP example</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9639"/>
      </w:tblGrid>
      <w:tr w:rsidR="0002639A" w:rsidRPr="00567618" w14:paraId="331B1D05" w14:textId="77777777" w:rsidTr="00444979">
        <w:trPr>
          <w:cantSplit/>
          <w:jc w:val="center"/>
          <w:ins w:id="211" w:author="Author"/>
        </w:trPr>
        <w:tc>
          <w:tcPr>
            <w:tcW w:w="9639" w:type="dxa"/>
          </w:tcPr>
          <w:p w14:paraId="6E83031B" w14:textId="77777777" w:rsidR="0002639A" w:rsidRPr="00567618" w:rsidRDefault="0002639A" w:rsidP="00CE0C05">
            <w:pPr>
              <w:pStyle w:val="TAH"/>
              <w:rPr>
                <w:ins w:id="212" w:author="Author"/>
              </w:rPr>
            </w:pPr>
            <w:ins w:id="213" w:author="Author">
              <w:r w:rsidRPr="00567618">
                <w:t>SDP offer</w:t>
              </w:r>
            </w:ins>
          </w:p>
        </w:tc>
      </w:tr>
      <w:tr w:rsidR="0002639A" w:rsidRPr="00567618" w14:paraId="529D41BC" w14:textId="77777777" w:rsidTr="00444979">
        <w:trPr>
          <w:cantSplit/>
          <w:jc w:val="center"/>
          <w:ins w:id="214" w:author="Author"/>
        </w:trPr>
        <w:tc>
          <w:tcPr>
            <w:tcW w:w="9639" w:type="dxa"/>
          </w:tcPr>
          <w:p w14:paraId="32351D1D" w14:textId="77777777" w:rsidR="0002639A" w:rsidRPr="00567618" w:rsidRDefault="0002639A" w:rsidP="00CE0C05">
            <w:pPr>
              <w:pStyle w:val="PL"/>
              <w:rPr>
                <w:ins w:id="215" w:author="Author"/>
                <w:lang w:eastAsia="ko-KR"/>
              </w:rPr>
            </w:pPr>
            <w:ins w:id="216" w:author="Author">
              <w:r w:rsidRPr="00567618">
                <w:t xml:space="preserve">m=audio 49152 RTP/AVP </w:t>
              </w:r>
              <w:r>
                <w:t xml:space="preserve">96 </w:t>
              </w:r>
              <w:r w:rsidRPr="00567618">
                <w:t>97 98</w:t>
              </w:r>
            </w:ins>
          </w:p>
          <w:p w14:paraId="3AAAA246" w14:textId="77777777" w:rsidR="0002639A" w:rsidRPr="00567618" w:rsidRDefault="0002639A" w:rsidP="00CE0C05">
            <w:pPr>
              <w:pStyle w:val="PL"/>
              <w:rPr>
                <w:ins w:id="217" w:author="Author"/>
              </w:rPr>
            </w:pPr>
            <w:ins w:id="218" w:author="Author">
              <w:r w:rsidRPr="00567618">
                <w:t>a=tcap:1 RTP/AVPF</w:t>
              </w:r>
            </w:ins>
          </w:p>
          <w:p w14:paraId="3F202EDF" w14:textId="77777777" w:rsidR="0002639A" w:rsidRPr="00567618" w:rsidRDefault="0002639A" w:rsidP="00CE0C05">
            <w:pPr>
              <w:pStyle w:val="PL"/>
              <w:rPr>
                <w:ins w:id="219" w:author="Author"/>
                <w:lang w:eastAsia="ko-KR"/>
              </w:rPr>
            </w:pPr>
            <w:ins w:id="220" w:author="Author">
              <w:r w:rsidRPr="00567618">
                <w:t>a=pcfg:1 t=1</w:t>
              </w:r>
            </w:ins>
          </w:p>
          <w:p w14:paraId="50B2F9E0" w14:textId="77777777" w:rsidR="0002639A" w:rsidRPr="00567618" w:rsidRDefault="0002639A" w:rsidP="00CE0C05">
            <w:pPr>
              <w:pStyle w:val="PL"/>
              <w:rPr>
                <w:ins w:id="221" w:author="Author"/>
                <w:lang w:eastAsia="ko-KR"/>
              </w:rPr>
            </w:pPr>
            <w:ins w:id="222" w:author="Author">
              <w:r w:rsidRPr="00567618">
                <w:rPr>
                  <w:lang w:eastAsia="ko-KR"/>
                </w:rPr>
                <w:t>b=AS:</w:t>
              </w:r>
              <w:r>
                <w:rPr>
                  <w:lang w:eastAsia="ko-KR"/>
                </w:rPr>
                <w:t>80</w:t>
              </w:r>
            </w:ins>
          </w:p>
          <w:p w14:paraId="7D28F08C" w14:textId="77777777" w:rsidR="0002639A" w:rsidRPr="00567618" w:rsidRDefault="0002639A" w:rsidP="00CE0C05">
            <w:pPr>
              <w:pStyle w:val="PL"/>
              <w:rPr>
                <w:ins w:id="223" w:author="Author"/>
                <w:lang w:eastAsia="ko-KR"/>
              </w:rPr>
            </w:pPr>
            <w:ins w:id="224" w:author="Author">
              <w:r w:rsidRPr="00567618">
                <w:rPr>
                  <w:lang w:eastAsia="ko-KR"/>
                </w:rPr>
                <w:t>b=RS:0</w:t>
              </w:r>
            </w:ins>
          </w:p>
          <w:p w14:paraId="26A11376" w14:textId="77777777" w:rsidR="0002639A" w:rsidRPr="00567618" w:rsidRDefault="0002639A" w:rsidP="00CE0C05">
            <w:pPr>
              <w:pStyle w:val="PL"/>
              <w:rPr>
                <w:ins w:id="225" w:author="Author"/>
                <w:lang w:eastAsia="ko-KR"/>
              </w:rPr>
            </w:pPr>
            <w:ins w:id="226" w:author="Author">
              <w:r w:rsidRPr="00567618">
                <w:rPr>
                  <w:lang w:eastAsia="ko-KR"/>
                </w:rPr>
                <w:t>b=RR:2000</w:t>
              </w:r>
            </w:ins>
          </w:p>
          <w:p w14:paraId="0C745F3A" w14:textId="77777777" w:rsidR="0002639A" w:rsidRPr="00567618" w:rsidRDefault="0002639A" w:rsidP="00CE0C05">
            <w:pPr>
              <w:pStyle w:val="PL"/>
              <w:rPr>
                <w:ins w:id="227" w:author="Author"/>
                <w:lang w:eastAsia="ko-KR"/>
              </w:rPr>
            </w:pPr>
            <w:ins w:id="228" w:author="Author">
              <w:r w:rsidRPr="00567618">
                <w:t>a=rtpmap:9</w:t>
              </w:r>
              <w:r>
                <w:rPr>
                  <w:lang w:eastAsia="ko-KR"/>
                </w:rPr>
                <w:t>6</w:t>
              </w:r>
              <w:r w:rsidRPr="00567618">
                <w:rPr>
                  <w:lang w:eastAsia="ko-KR"/>
                </w:rPr>
                <w:t xml:space="preserve"> </w:t>
              </w:r>
              <w:r>
                <w:rPr>
                  <w:lang w:eastAsia="ko-KR"/>
                </w:rPr>
                <w:t>I</w:t>
              </w:r>
              <w:r w:rsidRPr="00567618">
                <w:rPr>
                  <w:lang w:eastAsia="ko-KR"/>
                </w:rPr>
                <w:t>V</w:t>
              </w:r>
              <w:r>
                <w:rPr>
                  <w:lang w:eastAsia="ko-KR"/>
                </w:rPr>
                <w:t>A</w:t>
              </w:r>
              <w:r w:rsidRPr="00567618">
                <w:rPr>
                  <w:lang w:eastAsia="ko-KR"/>
                </w:rPr>
                <w:t>S/16000</w:t>
              </w:r>
            </w:ins>
          </w:p>
          <w:p w14:paraId="6775E0E0" w14:textId="77777777" w:rsidR="0002639A" w:rsidRPr="00567618" w:rsidRDefault="0002639A" w:rsidP="00CE0C05">
            <w:pPr>
              <w:pStyle w:val="PL"/>
              <w:rPr>
                <w:ins w:id="229" w:author="Author"/>
                <w:lang w:eastAsia="ko-KR"/>
              </w:rPr>
            </w:pPr>
            <w:ins w:id="230" w:author="Author">
              <w:r w:rsidRPr="00567618">
                <w:t>a=fmtp:9</w:t>
              </w:r>
              <w:r>
                <w:rPr>
                  <w:lang w:eastAsia="ko-KR"/>
                </w:rPr>
                <w:t>6</w:t>
              </w:r>
              <w:r w:rsidRPr="00567618">
                <w:rPr>
                  <w:lang w:eastAsia="ko-KR"/>
                </w:rPr>
                <w:t xml:space="preserve"> </w:t>
              </w:r>
              <w:r>
                <w:rPr>
                  <w:lang w:eastAsia="ko-KR"/>
                </w:rPr>
                <w:t xml:space="preserve">cf-send=SR; sr-dof=3; sr-tc=LCLD,384; pi-types=rhor,rlip; pi-br=6; </w:t>
              </w:r>
              <w:r w:rsidRPr="00567618">
                <w:t>max-red=220</w:t>
              </w:r>
              <w:r>
                <w:t>; ibr-recv=13.2-48</w:t>
              </w:r>
            </w:ins>
          </w:p>
          <w:p w14:paraId="3040E30B" w14:textId="77777777" w:rsidR="0002639A" w:rsidRPr="00567618" w:rsidRDefault="0002639A" w:rsidP="00CE0C05">
            <w:pPr>
              <w:pStyle w:val="PL"/>
              <w:rPr>
                <w:ins w:id="231" w:author="Author"/>
                <w:lang w:eastAsia="ko-KR"/>
              </w:rPr>
            </w:pPr>
            <w:ins w:id="232" w:author="Author">
              <w:r w:rsidRPr="00567618">
                <w:t>a=rtpmap:9</w:t>
              </w:r>
              <w:r w:rsidRPr="00567618">
                <w:rPr>
                  <w:lang w:eastAsia="ko-KR"/>
                </w:rPr>
                <w:t>7 EVS/16000/1</w:t>
              </w:r>
            </w:ins>
          </w:p>
          <w:p w14:paraId="4452E587" w14:textId="77777777" w:rsidR="0002639A" w:rsidRPr="00567618" w:rsidRDefault="0002639A" w:rsidP="00CE0C05">
            <w:pPr>
              <w:pStyle w:val="PL"/>
              <w:rPr>
                <w:ins w:id="233" w:author="Author"/>
                <w:lang w:eastAsia="ko-KR"/>
              </w:rPr>
            </w:pPr>
            <w:ins w:id="234" w:author="Author">
              <w:r w:rsidRPr="00567618">
                <w:t>a=fmtp:9</w:t>
              </w:r>
              <w:r w:rsidRPr="00567618">
                <w:rPr>
                  <w:lang w:eastAsia="ko-KR"/>
                </w:rPr>
                <w:t xml:space="preserve">7 </w:t>
              </w:r>
              <w:r w:rsidRPr="00567618">
                <w:t>max-red=220</w:t>
              </w:r>
            </w:ins>
          </w:p>
          <w:p w14:paraId="3B3C3F4A" w14:textId="77777777" w:rsidR="0002639A" w:rsidRPr="00567618" w:rsidRDefault="0002639A" w:rsidP="00CE0C05">
            <w:pPr>
              <w:pStyle w:val="PL"/>
              <w:rPr>
                <w:ins w:id="235" w:author="Author"/>
              </w:rPr>
            </w:pPr>
            <w:ins w:id="236" w:author="Author">
              <w:r w:rsidRPr="00567618">
                <w:t>a=rtpmap:9</w:t>
              </w:r>
              <w:r w:rsidRPr="00567618">
                <w:rPr>
                  <w:lang w:eastAsia="ko-KR"/>
                </w:rPr>
                <w:t>8</w:t>
              </w:r>
              <w:r w:rsidRPr="00567618">
                <w:t xml:space="preserve"> AMR-WB/16000/1</w:t>
              </w:r>
            </w:ins>
          </w:p>
          <w:p w14:paraId="1154CC28" w14:textId="77777777" w:rsidR="0002639A" w:rsidRPr="00567618" w:rsidRDefault="0002639A" w:rsidP="00CE0C05">
            <w:pPr>
              <w:pStyle w:val="PL"/>
              <w:rPr>
                <w:ins w:id="237" w:author="Author"/>
              </w:rPr>
            </w:pPr>
            <w:ins w:id="238" w:author="Author">
              <w:r w:rsidRPr="00567618">
                <w:t>a=fmtp:9</w:t>
              </w:r>
              <w:r w:rsidRPr="00567618">
                <w:rPr>
                  <w:lang w:eastAsia="ko-KR"/>
                </w:rPr>
                <w:t>8</w:t>
              </w:r>
              <w:r w:rsidRPr="00567618">
                <w:t xml:space="preserve"> mode-change-capability=2; max-red=220</w:t>
              </w:r>
            </w:ins>
          </w:p>
          <w:p w14:paraId="7D28DEF0" w14:textId="77777777" w:rsidR="0002639A" w:rsidRPr="00567618" w:rsidRDefault="0002639A" w:rsidP="00CE0C05">
            <w:pPr>
              <w:pStyle w:val="PL"/>
              <w:rPr>
                <w:ins w:id="239" w:author="Author"/>
              </w:rPr>
            </w:pPr>
            <w:ins w:id="240" w:author="Author">
              <w:r w:rsidRPr="00567618">
                <w:t>a=ptime:20</w:t>
              </w:r>
            </w:ins>
          </w:p>
          <w:p w14:paraId="23FD972C" w14:textId="77777777" w:rsidR="0002639A" w:rsidRPr="00567618" w:rsidRDefault="0002639A" w:rsidP="00CE0C05">
            <w:pPr>
              <w:pStyle w:val="PL"/>
              <w:rPr>
                <w:ins w:id="241" w:author="Author"/>
              </w:rPr>
            </w:pPr>
            <w:ins w:id="242" w:author="Author">
              <w:r w:rsidRPr="00567618">
                <w:t>a=maxptime:240</w:t>
              </w:r>
            </w:ins>
          </w:p>
        </w:tc>
      </w:tr>
      <w:tr w:rsidR="0002639A" w:rsidRPr="00567618" w14:paraId="04C56DBA" w14:textId="77777777" w:rsidTr="00444979">
        <w:trPr>
          <w:cantSplit/>
          <w:jc w:val="center"/>
          <w:ins w:id="243" w:author="Author"/>
        </w:trPr>
        <w:tc>
          <w:tcPr>
            <w:tcW w:w="9639" w:type="dxa"/>
          </w:tcPr>
          <w:p w14:paraId="75EF9F76" w14:textId="77777777" w:rsidR="0002639A" w:rsidRPr="004D03EC" w:rsidRDefault="0002639A" w:rsidP="00CE0C05">
            <w:pPr>
              <w:pStyle w:val="PL"/>
              <w:jc w:val="center"/>
              <w:rPr>
                <w:ins w:id="244" w:author="Author"/>
                <w:rFonts w:ascii="Arial" w:hAnsi="Arial" w:cs="Arial"/>
                <w:b/>
                <w:bCs/>
                <w:sz w:val="18"/>
                <w:szCs w:val="18"/>
              </w:rPr>
            </w:pPr>
            <w:ins w:id="245" w:author="Author">
              <w:r w:rsidRPr="004D03EC">
                <w:rPr>
                  <w:rFonts w:ascii="Arial" w:hAnsi="Arial" w:cs="Arial"/>
                  <w:b/>
                  <w:bCs/>
                  <w:sz w:val="18"/>
                  <w:szCs w:val="18"/>
                </w:rPr>
                <w:t>SDP answer</w:t>
              </w:r>
            </w:ins>
          </w:p>
        </w:tc>
      </w:tr>
      <w:tr w:rsidR="0002639A" w:rsidRPr="00567618" w14:paraId="3DA921ED" w14:textId="77777777" w:rsidTr="00444979">
        <w:trPr>
          <w:cantSplit/>
          <w:jc w:val="center"/>
          <w:ins w:id="246" w:author="Author"/>
        </w:trPr>
        <w:tc>
          <w:tcPr>
            <w:tcW w:w="9639" w:type="dxa"/>
          </w:tcPr>
          <w:p w14:paraId="250F35CA" w14:textId="77777777" w:rsidR="0002639A" w:rsidRPr="00567618" w:rsidRDefault="0002639A" w:rsidP="00CE0C05">
            <w:pPr>
              <w:pStyle w:val="PL"/>
              <w:rPr>
                <w:ins w:id="247" w:author="Author"/>
              </w:rPr>
            </w:pPr>
            <w:ins w:id="248" w:author="Author">
              <w:r w:rsidRPr="00567618">
                <w:t>m=audio 49152 RTP/AVP</w:t>
              </w:r>
              <w:r w:rsidRPr="00567618">
                <w:rPr>
                  <w:lang w:eastAsia="ko-KR"/>
                </w:rPr>
                <w:t>F</w:t>
              </w:r>
              <w:r w:rsidRPr="00567618">
                <w:t xml:space="preserve"> </w:t>
              </w:r>
              <w:r w:rsidRPr="00567618">
                <w:rPr>
                  <w:lang w:eastAsia="ko-KR"/>
                </w:rPr>
                <w:t>9</w:t>
              </w:r>
              <w:r>
                <w:rPr>
                  <w:lang w:eastAsia="ko-KR"/>
                </w:rPr>
                <w:t>6</w:t>
              </w:r>
            </w:ins>
          </w:p>
          <w:p w14:paraId="538F4938" w14:textId="77777777" w:rsidR="0002639A" w:rsidRPr="00567618" w:rsidRDefault="0002639A" w:rsidP="00CE0C05">
            <w:pPr>
              <w:pStyle w:val="PL"/>
              <w:rPr>
                <w:ins w:id="249" w:author="Author"/>
                <w:lang w:eastAsia="ko-KR"/>
              </w:rPr>
            </w:pPr>
            <w:ins w:id="250" w:author="Author">
              <w:r w:rsidRPr="00567618">
                <w:t>a=</w:t>
              </w:r>
              <w:r w:rsidRPr="00567618">
                <w:rPr>
                  <w:lang w:eastAsia="ko-KR"/>
                </w:rPr>
                <w:t>a</w:t>
              </w:r>
              <w:r w:rsidRPr="00567618">
                <w:t>cfg:1 t=1</w:t>
              </w:r>
            </w:ins>
          </w:p>
          <w:p w14:paraId="3AF8C415" w14:textId="77777777" w:rsidR="0002639A" w:rsidRPr="00567618" w:rsidRDefault="0002639A" w:rsidP="00CE0C05">
            <w:pPr>
              <w:pStyle w:val="PL"/>
              <w:rPr>
                <w:ins w:id="251" w:author="Author"/>
                <w:lang w:eastAsia="ko-KR"/>
              </w:rPr>
            </w:pPr>
            <w:ins w:id="252" w:author="Author">
              <w:r w:rsidRPr="00567618">
                <w:rPr>
                  <w:lang w:eastAsia="ko-KR"/>
                </w:rPr>
                <w:t>b=AS:</w:t>
              </w:r>
              <w:r>
                <w:rPr>
                  <w:lang w:eastAsia="ko-KR"/>
                </w:rPr>
                <w:t>417</w:t>
              </w:r>
            </w:ins>
          </w:p>
          <w:p w14:paraId="74873231" w14:textId="77777777" w:rsidR="0002639A" w:rsidRPr="00567618" w:rsidRDefault="0002639A" w:rsidP="00CE0C05">
            <w:pPr>
              <w:pStyle w:val="PL"/>
              <w:rPr>
                <w:ins w:id="253" w:author="Author"/>
                <w:lang w:eastAsia="ko-KR"/>
              </w:rPr>
            </w:pPr>
            <w:ins w:id="254" w:author="Author">
              <w:r w:rsidRPr="00567618">
                <w:rPr>
                  <w:lang w:eastAsia="ko-KR"/>
                </w:rPr>
                <w:t>b=RS:0</w:t>
              </w:r>
            </w:ins>
          </w:p>
          <w:p w14:paraId="019D7678" w14:textId="77777777" w:rsidR="0002639A" w:rsidRPr="00567618" w:rsidRDefault="0002639A" w:rsidP="00CE0C05">
            <w:pPr>
              <w:pStyle w:val="PL"/>
              <w:rPr>
                <w:ins w:id="255" w:author="Author"/>
                <w:lang w:eastAsia="ko-KR"/>
              </w:rPr>
            </w:pPr>
            <w:ins w:id="256" w:author="Author">
              <w:r w:rsidRPr="00567618">
                <w:rPr>
                  <w:lang w:eastAsia="ko-KR"/>
                </w:rPr>
                <w:t>b=RR:2000</w:t>
              </w:r>
            </w:ins>
          </w:p>
          <w:p w14:paraId="10D68608" w14:textId="77777777" w:rsidR="0002639A" w:rsidRPr="00567618" w:rsidRDefault="0002639A" w:rsidP="00CE0C05">
            <w:pPr>
              <w:pStyle w:val="PL"/>
              <w:rPr>
                <w:ins w:id="257" w:author="Author"/>
                <w:lang w:eastAsia="ko-KR"/>
              </w:rPr>
            </w:pPr>
            <w:ins w:id="258" w:author="Author">
              <w:r w:rsidRPr="00567618">
                <w:t>a=rtpmap:9</w:t>
              </w:r>
              <w:r>
                <w:rPr>
                  <w:lang w:eastAsia="ko-KR"/>
                </w:rPr>
                <w:t>6</w:t>
              </w:r>
              <w:r w:rsidRPr="00567618">
                <w:rPr>
                  <w:lang w:eastAsia="ko-KR"/>
                </w:rPr>
                <w:t xml:space="preserve"> </w:t>
              </w:r>
              <w:r>
                <w:rPr>
                  <w:lang w:eastAsia="ko-KR"/>
                </w:rPr>
                <w:t>I</w:t>
              </w:r>
              <w:r w:rsidRPr="00567618">
                <w:rPr>
                  <w:lang w:eastAsia="ko-KR"/>
                </w:rPr>
                <w:t>V</w:t>
              </w:r>
              <w:r>
                <w:rPr>
                  <w:lang w:eastAsia="ko-KR"/>
                </w:rPr>
                <w:t>A</w:t>
              </w:r>
              <w:r w:rsidRPr="00567618">
                <w:rPr>
                  <w:lang w:eastAsia="ko-KR"/>
                </w:rPr>
                <w:t>S/16000</w:t>
              </w:r>
            </w:ins>
          </w:p>
          <w:p w14:paraId="10E0895F" w14:textId="77777777" w:rsidR="0002639A" w:rsidRPr="00567618" w:rsidRDefault="0002639A" w:rsidP="00CE0C05">
            <w:pPr>
              <w:pStyle w:val="PL"/>
              <w:rPr>
                <w:ins w:id="259" w:author="Author"/>
                <w:lang w:eastAsia="ko-KR"/>
              </w:rPr>
            </w:pPr>
            <w:ins w:id="260" w:author="Author">
              <w:r w:rsidRPr="00567618">
                <w:t>a=fmtp:9</w:t>
              </w:r>
              <w:r>
                <w:rPr>
                  <w:lang w:eastAsia="ko-KR"/>
                </w:rPr>
                <w:t>6</w:t>
              </w:r>
              <w:r w:rsidRPr="00567618">
                <w:rPr>
                  <w:lang w:eastAsia="ko-KR"/>
                </w:rPr>
                <w:t xml:space="preserve"> </w:t>
              </w:r>
              <w:r>
                <w:rPr>
                  <w:lang w:eastAsia="ko-KR"/>
                </w:rPr>
                <w:t xml:space="preserve">cf-recv=SR; sr-dof=3; sr-tc=LCLD,384; pi-types=rhor,rlip; pi-br=6; cf-send=SBA,ISM,MASA,Stereo; ibr-send=13.2-48; </w:t>
              </w:r>
              <w:r w:rsidRPr="00567618">
                <w:t>max-red=220</w:t>
              </w:r>
              <w:r>
                <w:t>;</w:t>
              </w:r>
            </w:ins>
          </w:p>
          <w:p w14:paraId="1102C3CA" w14:textId="77777777" w:rsidR="0002639A" w:rsidRPr="00567618" w:rsidRDefault="0002639A" w:rsidP="00CE0C05">
            <w:pPr>
              <w:pStyle w:val="PL"/>
              <w:rPr>
                <w:ins w:id="261" w:author="Author"/>
              </w:rPr>
            </w:pPr>
            <w:ins w:id="262" w:author="Author">
              <w:r w:rsidRPr="00567618">
                <w:t>a=ptime:20</w:t>
              </w:r>
            </w:ins>
          </w:p>
          <w:p w14:paraId="321DD60B" w14:textId="77777777" w:rsidR="0002639A" w:rsidRPr="00567618" w:rsidRDefault="0002639A" w:rsidP="00CE0C05">
            <w:pPr>
              <w:pStyle w:val="PL"/>
              <w:rPr>
                <w:ins w:id="263" w:author="Author"/>
              </w:rPr>
            </w:pPr>
            <w:ins w:id="264" w:author="Author">
              <w:r w:rsidRPr="00567618">
                <w:t>a=maxptime:240</w:t>
              </w:r>
            </w:ins>
          </w:p>
        </w:tc>
      </w:tr>
    </w:tbl>
    <w:p w14:paraId="1C874C97" w14:textId="77777777" w:rsidR="0002639A" w:rsidRDefault="0002639A" w:rsidP="005B7AFC">
      <w:pPr>
        <w:spacing w:after="0"/>
        <w:rPr>
          <w:ins w:id="265" w:author="Author"/>
          <w:noProof/>
        </w:rPr>
      </w:pPr>
    </w:p>
    <w:p w14:paraId="0D9203AB" w14:textId="77777777" w:rsidR="0002639A" w:rsidRPr="00567618" w:rsidRDefault="0002639A" w:rsidP="0070628F">
      <w:pPr>
        <w:rPr>
          <w:ins w:id="266" w:author="Author"/>
          <w:b/>
        </w:rPr>
      </w:pPr>
      <w:ins w:id="267" w:author="Author">
        <w:r w:rsidRPr="00567618">
          <w:rPr>
            <w:b/>
          </w:rPr>
          <w:t>Comments:</w:t>
        </w:r>
      </w:ins>
    </w:p>
    <w:p w14:paraId="35A35D30" w14:textId="77777777" w:rsidR="0002639A" w:rsidRDefault="0002639A" w:rsidP="0070628F">
      <w:pPr>
        <w:rPr>
          <w:ins w:id="268" w:author="Author"/>
          <w:lang w:eastAsia="ko-KR"/>
        </w:rPr>
      </w:pPr>
      <w:ins w:id="269" w:author="Author">
        <w:r>
          <w:rPr>
            <w:lang w:eastAsia="ko-KR"/>
          </w:rPr>
          <w:t xml:space="preserve">The split rendering session offer includes a single coded format (SR) in the </w:t>
        </w:r>
        <w:proofErr w:type="spellStart"/>
        <w:r>
          <w:rPr>
            <w:lang w:eastAsia="ko-KR"/>
          </w:rPr>
          <w:t>cf</w:t>
        </w:r>
        <w:proofErr w:type="spellEnd"/>
        <w:r>
          <w:rPr>
            <w:lang w:eastAsia="ko-KR"/>
          </w:rPr>
          <w:t xml:space="preserve"> parameter. The degrees of freedom parameter </w:t>
        </w:r>
        <w:proofErr w:type="spellStart"/>
        <w:r>
          <w:rPr>
            <w:lang w:eastAsia="ko-KR"/>
          </w:rPr>
          <w:t>sr-dof</w:t>
        </w:r>
        <w:proofErr w:type="spellEnd"/>
        <w:r>
          <w:rPr>
            <w:lang w:eastAsia="ko-KR"/>
          </w:rPr>
          <w:t xml:space="preserve"> is set to 3. With the </w:t>
        </w:r>
        <w:proofErr w:type="spellStart"/>
        <w:r>
          <w:rPr>
            <w:lang w:eastAsia="ko-KR"/>
          </w:rPr>
          <w:t>sr-tc</w:t>
        </w:r>
        <w:proofErr w:type="spellEnd"/>
        <w:r>
          <w:rPr>
            <w:lang w:eastAsia="ko-KR"/>
          </w:rPr>
          <w:t xml:space="preserve"> parameter, the SR codec format is set to LCLD with up to 384 kbps bitrate. PI types for head orientations and listener position are offered with 6 kbps reserved for the PI data. The bitrate in the receiving direction is set to a range of 13.2 to 48 kbps.</w:t>
        </w:r>
      </w:ins>
    </w:p>
    <w:p w14:paraId="573AB867" w14:textId="77777777" w:rsidR="0002639A" w:rsidRDefault="0002639A" w:rsidP="003461D5">
      <w:pPr>
        <w:rPr>
          <w:ins w:id="270" w:author="Author"/>
          <w:lang w:eastAsia="ko-KR"/>
        </w:rPr>
      </w:pPr>
      <w:ins w:id="271" w:author="Author">
        <w:r w:rsidRPr="00567618">
          <w:rPr>
            <w:lang w:eastAsia="ko-KR"/>
          </w:rPr>
          <w:t xml:space="preserve">The </w:t>
        </w:r>
        <w:r>
          <w:rPr>
            <w:lang w:eastAsia="ko-KR"/>
          </w:rPr>
          <w:t xml:space="preserve">media level bandwidth (b=AS) for the offer is calculated by adding 48 kbps for IVAS, 2 kbps for IVAS payload header (including </w:t>
        </w:r>
        <w:proofErr w:type="spellStart"/>
        <w:r>
          <w:rPr>
            <w:lang w:eastAsia="ko-KR"/>
          </w:rPr>
          <w:t>ToC</w:t>
        </w:r>
        <w:proofErr w:type="spellEnd"/>
        <w:r>
          <w:rPr>
            <w:lang w:eastAsia="ko-KR"/>
          </w:rPr>
          <w:t xml:space="preserve">, initial E byte, bandwidth change requests, PI indication and split rendering requests), adding 6 kbps for PI data, adding 24 kbps for </w:t>
        </w:r>
        <w:r w:rsidRPr="00567618">
          <w:rPr>
            <w:lang w:eastAsia="ko-KR"/>
          </w:rPr>
          <w:t>IPv</w:t>
        </w:r>
        <w:r>
          <w:rPr>
            <w:lang w:eastAsia="ko-KR"/>
          </w:rPr>
          <w:t>6 and rounding up to the nearest integer</w:t>
        </w:r>
        <w:r w:rsidRPr="00567618">
          <w:rPr>
            <w:lang w:eastAsia="ko-KR"/>
          </w:rPr>
          <w:t>.</w:t>
        </w:r>
        <w:r>
          <w:rPr>
            <w:lang w:eastAsia="ko-KR"/>
          </w:rPr>
          <w:t xml:space="preserve"> The format and sub-format request bits are excluded because the send direction is operating only in split rendering mode.</w:t>
        </w:r>
      </w:ins>
    </w:p>
    <w:p w14:paraId="02C12994" w14:textId="77777777" w:rsidR="0002639A" w:rsidRDefault="0002639A" w:rsidP="003461D5">
      <w:pPr>
        <w:rPr>
          <w:ins w:id="272" w:author="Author"/>
          <w:lang w:eastAsia="ko-KR"/>
        </w:rPr>
      </w:pPr>
      <w:ins w:id="273" w:author="Author">
        <w:r>
          <w:rPr>
            <w:lang w:eastAsia="ko-KR"/>
          </w:rPr>
          <w:t>The answer mirrors the split rendering and PI parameters. The answer includes the coded formats (SBA, ISM, MASA, Stereo) and the bitrate range of 13.2 to 48 kbps for their send direction.</w:t>
        </w:r>
      </w:ins>
    </w:p>
    <w:p w14:paraId="4764C44B" w14:textId="77777777" w:rsidR="0002639A" w:rsidRDefault="0002639A" w:rsidP="003461D5">
      <w:pPr>
        <w:rPr>
          <w:ins w:id="274" w:author="Author"/>
          <w:lang w:eastAsia="ko-KR"/>
        </w:rPr>
      </w:pPr>
      <w:ins w:id="275" w:author="Author">
        <w:r w:rsidRPr="00567618">
          <w:rPr>
            <w:lang w:eastAsia="ko-KR"/>
          </w:rPr>
          <w:t xml:space="preserve">The </w:t>
        </w:r>
        <w:r>
          <w:rPr>
            <w:lang w:eastAsia="ko-KR"/>
          </w:rPr>
          <w:t xml:space="preserve">media level bandwidth (b=AS) for the answer is calculated by adding 384 kbps for SR IVAS, 2.8 kbps for SR IVAS payload header (including 2xToC, initial E byte, bandwidth change requests, PI indication, format and sub-format change requests), adding 6 kbps for PI data, adding 24 kbps for </w:t>
        </w:r>
        <w:r w:rsidRPr="00567618">
          <w:rPr>
            <w:lang w:eastAsia="ko-KR"/>
          </w:rPr>
          <w:t>IPv</w:t>
        </w:r>
        <w:r>
          <w:rPr>
            <w:lang w:eastAsia="ko-KR"/>
          </w:rPr>
          <w:t>6 and rounding up to the nearest integer</w:t>
        </w:r>
        <w:r w:rsidRPr="00567618">
          <w:rPr>
            <w:lang w:eastAsia="ko-KR"/>
          </w:rPr>
          <w:t>.</w:t>
        </w:r>
      </w:ins>
    </w:p>
    <w:p w14:paraId="7FCB4D8E" w14:textId="77777777" w:rsidR="0002639A" w:rsidRDefault="0002639A" w:rsidP="00EF5996">
      <w:pPr>
        <w:spacing w:after="0"/>
        <w:rPr>
          <w:noProof/>
        </w:rPr>
      </w:pPr>
    </w:p>
    <w:p w14:paraId="356B4F66" w14:textId="77777777" w:rsidR="0002639A" w:rsidRDefault="0002639A" w:rsidP="00EF5996">
      <w:pPr>
        <w:spacing w:after="0"/>
        <w:rPr>
          <w:noProof/>
        </w:rPr>
      </w:pPr>
    </w:p>
    <w:p w14:paraId="70D1DDD5" w14:textId="77777777" w:rsidR="0002639A" w:rsidRDefault="0002639A" w:rsidP="00EF5996">
      <w:pPr>
        <w:spacing w:after="0"/>
        <w:rPr>
          <w:noProof/>
        </w:rPr>
      </w:pPr>
    </w:p>
    <w:p w14:paraId="3E383628" w14:textId="77777777" w:rsidR="0002639A" w:rsidRDefault="0002639A" w:rsidP="00EF5996">
      <w:pPr>
        <w:spacing w:after="0"/>
        <w:rPr>
          <w:noProof/>
        </w:rPr>
      </w:pPr>
    </w:p>
    <w:p w14:paraId="0D826717" w14:textId="77777777" w:rsidR="0002639A" w:rsidRDefault="0002639A" w:rsidP="00EF5996">
      <w:pPr>
        <w:spacing w:after="0"/>
        <w:rPr>
          <w:noProof/>
        </w:rPr>
      </w:pPr>
    </w:p>
    <w:p w14:paraId="5EB98691" w14:textId="77777777" w:rsidR="0002639A" w:rsidRDefault="0002639A" w:rsidP="00EF5996">
      <w:pPr>
        <w:spacing w:after="0"/>
        <w:rPr>
          <w:noProof/>
        </w:rPr>
      </w:pPr>
    </w:p>
    <w:p w14:paraId="0E6C3EC6" w14:textId="77777777" w:rsidR="0002639A" w:rsidRDefault="0002639A" w:rsidP="00EF5996">
      <w:pPr>
        <w:spacing w:after="0"/>
        <w:rPr>
          <w:noProof/>
        </w:rPr>
      </w:pPr>
    </w:p>
    <w:p w14:paraId="69B0DA17" w14:textId="77777777" w:rsidR="0002639A" w:rsidRDefault="0002639A" w:rsidP="00EF5996">
      <w:pPr>
        <w:spacing w:after="0"/>
        <w:rPr>
          <w:noProof/>
        </w:rPr>
      </w:pPr>
    </w:p>
    <w:p w14:paraId="40AB8BFB" w14:textId="77777777" w:rsidR="0002639A" w:rsidRDefault="0002639A" w:rsidP="00EF5996">
      <w:pPr>
        <w:spacing w:after="0"/>
        <w:rPr>
          <w:noProof/>
        </w:rPr>
      </w:pPr>
    </w:p>
    <w:p w14:paraId="1025FE0B" w14:textId="77777777" w:rsidR="0002639A" w:rsidRDefault="0002639A" w:rsidP="00EF5996">
      <w:pPr>
        <w:spacing w:after="0"/>
        <w:rPr>
          <w:noProof/>
        </w:rPr>
      </w:pPr>
    </w:p>
    <w:p w14:paraId="1C8FA804" w14:textId="77777777" w:rsidR="0002639A" w:rsidRDefault="0002639A" w:rsidP="00EF5996">
      <w:pPr>
        <w:spacing w:after="0"/>
        <w:rPr>
          <w:noProof/>
        </w:rPr>
      </w:pPr>
    </w:p>
    <w:p w14:paraId="4E2D67E3" w14:textId="77777777" w:rsidR="0002639A" w:rsidRDefault="0002639A" w:rsidP="00EF5996">
      <w:pPr>
        <w:spacing w:after="0"/>
        <w:rPr>
          <w:noProof/>
        </w:rPr>
      </w:pPr>
    </w:p>
    <w:p w14:paraId="3EF73F6A" w14:textId="77777777" w:rsidR="0002639A" w:rsidRDefault="0002639A" w:rsidP="00EF5996">
      <w:pPr>
        <w:spacing w:after="0"/>
        <w:rPr>
          <w:noProof/>
        </w:rPr>
      </w:pPr>
    </w:p>
    <w:p w14:paraId="2E489815" w14:textId="77777777" w:rsidR="0002639A" w:rsidRDefault="0002639A"/>
    <w:p w14:paraId="31FF178D" w14:textId="77777777" w:rsidR="0002639A" w:rsidRPr="004A3213" w:rsidRDefault="0002639A" w:rsidP="00907550">
      <w:pPr>
        <w:rPr>
          <w:rFonts w:eastAsia="DengXian"/>
        </w:rPr>
      </w:pPr>
    </w:p>
    <w:p w14:paraId="22373F5C" w14:textId="77777777" w:rsidR="0002639A" w:rsidRPr="00CE4669" w:rsidRDefault="0002639A" w:rsidP="00907550">
      <w:pPr>
        <w:pStyle w:val="CRSeparator"/>
      </w:pPr>
      <w:r w:rsidRPr="00CE4669">
        <w:lastRenderedPageBreak/>
        <w:t>==============Next change==============</w:t>
      </w:r>
    </w:p>
    <w:p w14:paraId="3C867CAC" w14:textId="77777777" w:rsidR="0002639A" w:rsidRPr="00567618" w:rsidRDefault="0002639A" w:rsidP="003B0BD9">
      <w:pPr>
        <w:pStyle w:val="Heading8"/>
      </w:pPr>
      <w:bookmarkStart w:id="276" w:name="_Toc153464733"/>
      <w:bookmarkStart w:id="277" w:name="_Toc202290068"/>
      <w:r w:rsidRPr="00567618">
        <w:t xml:space="preserve">Annex </w:t>
      </w:r>
      <w:r>
        <w:rPr>
          <w:lang w:eastAsia="ko-KR"/>
        </w:rPr>
        <w:t>Z</w:t>
      </w:r>
      <w:r w:rsidRPr="00567618">
        <w:t xml:space="preserve"> (informative):</w:t>
      </w:r>
      <w:r w:rsidRPr="00567618">
        <w:br/>
      </w:r>
      <w:r w:rsidRPr="00567618">
        <w:rPr>
          <w:lang w:eastAsia="ko-KR"/>
        </w:rPr>
        <w:t xml:space="preserve">Computation of b=AS for </w:t>
      </w:r>
      <w:r>
        <w:rPr>
          <w:lang w:eastAsia="ko-KR"/>
        </w:rPr>
        <w:t>I</w:t>
      </w:r>
      <w:r w:rsidRPr="00567618">
        <w:rPr>
          <w:lang w:eastAsia="ko-KR"/>
        </w:rPr>
        <w:t>V</w:t>
      </w:r>
      <w:r>
        <w:rPr>
          <w:lang w:eastAsia="ko-KR"/>
        </w:rPr>
        <w:t>A</w:t>
      </w:r>
      <w:r w:rsidRPr="00567618">
        <w:rPr>
          <w:lang w:eastAsia="ko-KR"/>
        </w:rPr>
        <w:t>S</w:t>
      </w:r>
      <w:bookmarkEnd w:id="276"/>
      <w:bookmarkEnd w:id="277"/>
    </w:p>
    <w:p w14:paraId="0E699A92" w14:textId="77777777" w:rsidR="0002639A" w:rsidRPr="00567618" w:rsidRDefault="0002639A" w:rsidP="003B0BD9">
      <w:pPr>
        <w:pStyle w:val="Heading1"/>
        <w:rPr>
          <w:lang w:eastAsia="ko-KR"/>
        </w:rPr>
      </w:pPr>
      <w:bookmarkStart w:id="278" w:name="_CRZ_1"/>
      <w:bookmarkStart w:id="279" w:name="_Toc153464734"/>
      <w:bookmarkStart w:id="280" w:name="_Toc202290069"/>
      <w:bookmarkEnd w:id="278"/>
      <w:r>
        <w:rPr>
          <w:lang w:eastAsia="ko-KR"/>
        </w:rPr>
        <w:t>Z</w:t>
      </w:r>
      <w:r w:rsidRPr="00567618">
        <w:rPr>
          <w:lang w:eastAsia="ko-KR"/>
        </w:rPr>
        <w:t>.1</w:t>
      </w:r>
      <w:r w:rsidRPr="00567618">
        <w:rPr>
          <w:lang w:eastAsia="ko-KR"/>
        </w:rPr>
        <w:tab/>
        <w:t>General</w:t>
      </w:r>
      <w:bookmarkEnd w:id="279"/>
      <w:bookmarkEnd w:id="280"/>
    </w:p>
    <w:p w14:paraId="045B7C7A" w14:textId="77777777" w:rsidR="0002639A" w:rsidRPr="00567618" w:rsidRDefault="0002639A" w:rsidP="003B0BD9">
      <w:pPr>
        <w:rPr>
          <w:lang w:eastAsia="ko-KR"/>
        </w:rPr>
      </w:pPr>
      <w:r w:rsidRPr="00567618">
        <w:rPr>
          <w:lang w:eastAsia="ko-KR"/>
        </w:rPr>
        <w:t xml:space="preserve">This annex contains examples of computing b=AS for </w:t>
      </w:r>
      <w:r>
        <w:rPr>
          <w:lang w:eastAsia="ko-KR"/>
        </w:rPr>
        <w:t>the IVAS codec</w:t>
      </w:r>
      <w:r w:rsidRPr="00567618">
        <w:rPr>
          <w:lang w:eastAsia="ko-KR"/>
        </w:rPr>
        <w:t xml:space="preserve"> when </w:t>
      </w:r>
      <w:proofErr w:type="spellStart"/>
      <w:r w:rsidRPr="00567618">
        <w:rPr>
          <w:lang w:eastAsia="ko-KR"/>
        </w:rPr>
        <w:t>ptime</w:t>
      </w:r>
      <w:proofErr w:type="spellEnd"/>
      <w:r w:rsidRPr="00567618">
        <w:rPr>
          <w:lang w:eastAsia="ko-KR"/>
        </w:rPr>
        <w:t>=20. In these examples, it is assumed that no extra bandwidth is allocated for redundancy.</w:t>
      </w:r>
    </w:p>
    <w:p w14:paraId="44C318F4" w14:textId="77777777" w:rsidR="0002639A" w:rsidRPr="00567618" w:rsidRDefault="0002639A" w:rsidP="003B0BD9">
      <w:pPr>
        <w:pStyle w:val="Heading1"/>
        <w:rPr>
          <w:lang w:eastAsia="ko-KR"/>
        </w:rPr>
      </w:pPr>
      <w:bookmarkStart w:id="281" w:name="_CRZ_2"/>
      <w:bookmarkStart w:id="282" w:name="_Toc153464735"/>
      <w:bookmarkStart w:id="283" w:name="_Toc202290070"/>
      <w:bookmarkEnd w:id="281"/>
      <w:r>
        <w:rPr>
          <w:lang w:eastAsia="ko-KR"/>
        </w:rPr>
        <w:t>Z</w:t>
      </w:r>
      <w:r w:rsidRPr="00567618">
        <w:rPr>
          <w:lang w:eastAsia="ko-KR"/>
        </w:rPr>
        <w:t>.2</w:t>
      </w:r>
      <w:r w:rsidRPr="00567618">
        <w:rPr>
          <w:lang w:eastAsia="ko-KR"/>
        </w:rPr>
        <w:tab/>
        <w:t>Procedure for computing the bandwidth</w:t>
      </w:r>
      <w:bookmarkEnd w:id="282"/>
      <w:bookmarkEnd w:id="283"/>
    </w:p>
    <w:p w14:paraId="0BA1312B" w14:textId="77777777" w:rsidR="0002639A" w:rsidRPr="00567618" w:rsidRDefault="0002639A" w:rsidP="003B0BD9">
      <w:pPr>
        <w:rPr>
          <w:lang w:eastAsia="ko-KR"/>
        </w:rPr>
      </w:pPr>
      <w:r w:rsidRPr="00567618">
        <w:rPr>
          <w:lang w:eastAsia="ko-KR"/>
        </w:rPr>
        <w:t>The bandwidth is calculated using the following procedure when no extra bandwidth is allocated for redundancy:</w:t>
      </w:r>
    </w:p>
    <w:p w14:paraId="41E80102" w14:textId="77777777" w:rsidR="0002639A" w:rsidRDefault="0002639A" w:rsidP="003B0BD9">
      <w:pPr>
        <w:pStyle w:val="B1"/>
        <w:rPr>
          <w:lang w:eastAsia="ko-KR"/>
        </w:rPr>
      </w:pPr>
      <w:r w:rsidRPr="00567618">
        <w:rPr>
          <w:lang w:eastAsia="ko-KR"/>
        </w:rPr>
        <w:t>1)</w:t>
      </w:r>
      <w:r w:rsidRPr="00567618">
        <w:rPr>
          <w:lang w:eastAsia="ko-KR"/>
        </w:rPr>
        <w:tab/>
      </w:r>
      <w:r>
        <w:rPr>
          <w:lang w:eastAsia="ko-KR"/>
        </w:rPr>
        <w:t>Use the highest negotiated bitrate for the IVAS codec included in the SDP</w:t>
      </w:r>
      <w:r w:rsidRPr="00567618">
        <w:rPr>
          <w:lang w:eastAsia="ko-KR"/>
        </w:rPr>
        <w:t>.</w:t>
      </w:r>
      <w:r>
        <w:rPr>
          <w:lang w:eastAsia="ko-KR"/>
        </w:rPr>
        <w:t xml:space="preserve"> Use </w:t>
      </w:r>
      <w:proofErr w:type="spellStart"/>
      <w:r>
        <w:rPr>
          <w:lang w:eastAsia="ko-KR"/>
        </w:rPr>
        <w:t>ibr</w:t>
      </w:r>
      <w:proofErr w:type="spellEnd"/>
      <w:r>
        <w:rPr>
          <w:lang w:eastAsia="ko-KR"/>
        </w:rPr>
        <w:t xml:space="preserve"> or </w:t>
      </w:r>
      <w:proofErr w:type="spellStart"/>
      <w:r>
        <w:rPr>
          <w:lang w:eastAsia="ko-KR"/>
        </w:rPr>
        <w:t>ibr-recv</w:t>
      </w:r>
      <w:proofErr w:type="spellEnd"/>
      <w:r>
        <w:rPr>
          <w:lang w:eastAsia="ko-KR"/>
        </w:rPr>
        <w:t xml:space="preserve"> parameters, if specified.</w:t>
      </w:r>
    </w:p>
    <w:p w14:paraId="7C7B8104" w14:textId="77777777" w:rsidR="0002639A" w:rsidRDefault="0002639A" w:rsidP="003B0BD9">
      <w:pPr>
        <w:pStyle w:val="B1"/>
        <w:rPr>
          <w:ins w:id="284" w:author="Author"/>
          <w:lang w:eastAsia="ko-KR"/>
        </w:rPr>
      </w:pPr>
      <w:ins w:id="285" w:author="Author">
        <w:r>
          <w:rPr>
            <w:lang w:eastAsia="ko-KR"/>
          </w:rPr>
          <w:t>2)</w:t>
        </w:r>
        <w:r>
          <w:rPr>
            <w:lang w:eastAsia="ko-KR"/>
          </w:rPr>
          <w:tab/>
          <w:t>Calculate bitrate for the RTP payload header, see below.</w:t>
        </w:r>
      </w:ins>
    </w:p>
    <w:p w14:paraId="291167BF" w14:textId="77777777" w:rsidR="0002639A" w:rsidRPr="00567618" w:rsidRDefault="0002639A" w:rsidP="003B0BD9">
      <w:pPr>
        <w:pStyle w:val="B1"/>
        <w:rPr>
          <w:lang w:eastAsia="ko-KR"/>
        </w:rPr>
      </w:pPr>
      <w:ins w:id="286" w:author="Author">
        <w:r>
          <w:rPr>
            <w:lang w:eastAsia="ko-KR"/>
          </w:rPr>
          <w:t>3</w:t>
        </w:r>
      </w:ins>
      <w:del w:id="287" w:author="Author">
        <w:r w:rsidDel="00FE2BD2">
          <w:rPr>
            <w:lang w:eastAsia="ko-KR"/>
          </w:rPr>
          <w:delText>2</w:delText>
        </w:r>
      </w:del>
      <w:r>
        <w:rPr>
          <w:lang w:eastAsia="ko-KR"/>
        </w:rPr>
        <w:t>)</w:t>
      </w:r>
      <w:r>
        <w:rPr>
          <w:lang w:eastAsia="ko-KR"/>
        </w:rPr>
        <w:tab/>
        <w:t>Add bandwidth needed for PI data. Use pi-</w:t>
      </w:r>
      <w:proofErr w:type="spellStart"/>
      <w:r>
        <w:rPr>
          <w:lang w:eastAsia="ko-KR"/>
        </w:rPr>
        <w:t>br</w:t>
      </w:r>
      <w:proofErr w:type="spellEnd"/>
      <w:r>
        <w:rPr>
          <w:lang w:eastAsia="ko-KR"/>
        </w:rPr>
        <w:t xml:space="preserve"> or pi-</w:t>
      </w:r>
      <w:proofErr w:type="spellStart"/>
      <w:r>
        <w:rPr>
          <w:lang w:eastAsia="ko-KR"/>
        </w:rPr>
        <w:t>br</w:t>
      </w:r>
      <w:proofErr w:type="spellEnd"/>
      <w:r>
        <w:rPr>
          <w:lang w:eastAsia="ko-KR"/>
        </w:rPr>
        <w:t>-</w:t>
      </w:r>
      <w:proofErr w:type="spellStart"/>
      <w:r>
        <w:rPr>
          <w:lang w:eastAsia="ko-KR"/>
        </w:rPr>
        <w:t>recv</w:t>
      </w:r>
      <w:proofErr w:type="spellEnd"/>
      <w:r>
        <w:rPr>
          <w:lang w:eastAsia="ko-KR"/>
        </w:rPr>
        <w:t xml:space="preserve"> parameters, if specified.</w:t>
      </w:r>
    </w:p>
    <w:p w14:paraId="1BC5D671" w14:textId="77777777" w:rsidR="0002639A" w:rsidRDefault="0002639A" w:rsidP="003B0BD9">
      <w:pPr>
        <w:pStyle w:val="B1"/>
        <w:rPr>
          <w:lang w:eastAsia="ko-KR"/>
        </w:rPr>
      </w:pPr>
      <w:ins w:id="288" w:author="Author">
        <w:r>
          <w:rPr>
            <w:lang w:eastAsia="ko-KR"/>
          </w:rPr>
          <w:t>4</w:t>
        </w:r>
      </w:ins>
      <w:del w:id="289" w:author="Author">
        <w:r w:rsidDel="00FE2BD2">
          <w:rPr>
            <w:lang w:eastAsia="ko-KR"/>
          </w:rPr>
          <w:delText>3</w:delText>
        </w:r>
      </w:del>
      <w:r w:rsidRPr="00567618">
        <w:rPr>
          <w:lang w:eastAsia="ko-KR"/>
        </w:rPr>
        <w:t>)</w:t>
      </w:r>
      <w:r w:rsidRPr="00567618">
        <w:rPr>
          <w:lang w:eastAsia="ko-KR"/>
        </w:rPr>
        <w:tab/>
      </w:r>
      <w:r>
        <w:rPr>
          <w:lang w:eastAsia="ko-KR"/>
        </w:rPr>
        <w:t>Add bandwidth needed for IP, UDP and RTP headers assuming 50 frames per second: 16 kbps for IPv4 and 24 kbps for IPv6</w:t>
      </w:r>
      <w:r w:rsidRPr="00567618">
        <w:rPr>
          <w:lang w:eastAsia="ko-KR"/>
        </w:rPr>
        <w:t>.</w:t>
      </w:r>
    </w:p>
    <w:p w14:paraId="0FC06E8B" w14:textId="77777777" w:rsidR="0002639A" w:rsidRPr="00567618" w:rsidRDefault="0002639A" w:rsidP="003B0BD9">
      <w:pPr>
        <w:pStyle w:val="B1"/>
        <w:rPr>
          <w:lang w:eastAsia="ko-KR"/>
        </w:rPr>
      </w:pPr>
      <w:ins w:id="290" w:author="Author">
        <w:r>
          <w:rPr>
            <w:lang w:eastAsia="ko-KR"/>
          </w:rPr>
          <w:t>5</w:t>
        </w:r>
      </w:ins>
      <w:del w:id="291" w:author="Author">
        <w:r w:rsidDel="00FE2BD2">
          <w:rPr>
            <w:lang w:eastAsia="ko-KR"/>
          </w:rPr>
          <w:delText>4</w:delText>
        </w:r>
      </w:del>
      <w:r>
        <w:rPr>
          <w:lang w:eastAsia="ko-KR"/>
        </w:rPr>
        <w:t>)</w:t>
      </w:r>
      <w:r>
        <w:rPr>
          <w:lang w:eastAsia="ko-KR"/>
        </w:rPr>
        <w:tab/>
        <w:t>Add bandwidth needed for RTCP.</w:t>
      </w:r>
    </w:p>
    <w:p w14:paraId="645D7487" w14:textId="77777777" w:rsidR="0002639A" w:rsidRPr="00567618" w:rsidRDefault="0002639A" w:rsidP="003B0BD9">
      <w:pPr>
        <w:pStyle w:val="B1"/>
        <w:rPr>
          <w:lang w:eastAsia="ko-KR"/>
        </w:rPr>
      </w:pPr>
      <w:ins w:id="292" w:author="Author">
        <w:r>
          <w:rPr>
            <w:lang w:eastAsia="ko-KR"/>
          </w:rPr>
          <w:t>6</w:t>
        </w:r>
      </w:ins>
      <w:del w:id="293" w:author="Author">
        <w:r w:rsidDel="00FE2BD2">
          <w:rPr>
            <w:lang w:eastAsia="ko-KR"/>
          </w:rPr>
          <w:delText>5</w:delText>
        </w:r>
      </w:del>
      <w:r w:rsidRPr="00567618">
        <w:rPr>
          <w:lang w:eastAsia="ko-KR"/>
        </w:rPr>
        <w:t>)</w:t>
      </w:r>
      <w:r w:rsidRPr="00567618">
        <w:rPr>
          <w:lang w:eastAsia="ko-KR"/>
        </w:rPr>
        <w:tab/>
        <w:t>The b=AS bandwidth is the</w:t>
      </w:r>
      <w:r>
        <w:rPr>
          <w:lang w:eastAsia="ko-KR"/>
        </w:rPr>
        <w:t xml:space="preserve"> sum of the above listed bitrates after rounding up to nearest integer kbps</w:t>
      </w:r>
      <w:r w:rsidRPr="00567618">
        <w:rPr>
          <w:lang w:eastAsia="ko-KR"/>
        </w:rPr>
        <w:t>.</w:t>
      </w:r>
    </w:p>
    <w:p w14:paraId="704C5B6C" w14:textId="77777777" w:rsidR="0002639A" w:rsidRPr="00567618" w:rsidRDefault="0002639A" w:rsidP="00727D58">
      <w:pPr>
        <w:rPr>
          <w:ins w:id="294" w:author="Author"/>
          <w:lang w:eastAsia="ko-KR"/>
        </w:rPr>
      </w:pPr>
      <w:r w:rsidRPr="00567618">
        <w:rPr>
          <w:lang w:eastAsia="ko-KR"/>
        </w:rPr>
        <w:t>If the SDP includes multiple codecs and/or configurations, the bandwidth is calculated for each configuration and the b=AS bandwidth is set to the highest of the bandwidths.</w:t>
      </w:r>
    </w:p>
    <w:p w14:paraId="3C5C2C28" w14:textId="77777777" w:rsidR="0002639A" w:rsidRDefault="0002639A" w:rsidP="00A81B64">
      <w:pPr>
        <w:pStyle w:val="Heading1"/>
        <w:rPr>
          <w:ins w:id="295" w:author="Author"/>
          <w:lang w:eastAsia="ko-KR"/>
        </w:rPr>
      </w:pPr>
      <w:ins w:id="296" w:author="Author">
        <w:r>
          <w:rPr>
            <w:lang w:eastAsia="ko-KR"/>
          </w:rPr>
          <w:t>Z</w:t>
        </w:r>
        <w:r w:rsidRPr="00567618">
          <w:rPr>
            <w:lang w:eastAsia="ko-KR"/>
          </w:rPr>
          <w:t>.</w:t>
        </w:r>
        <w:r>
          <w:rPr>
            <w:lang w:eastAsia="ko-KR"/>
          </w:rPr>
          <w:t>3</w:t>
        </w:r>
        <w:r w:rsidRPr="00567618">
          <w:rPr>
            <w:lang w:eastAsia="ko-KR"/>
          </w:rPr>
          <w:tab/>
        </w:r>
        <w:r>
          <w:rPr>
            <w:lang w:eastAsia="ko-KR"/>
          </w:rPr>
          <w:t>Computation of IVAS RTP payload header bitrate</w:t>
        </w:r>
      </w:ins>
    </w:p>
    <w:p w14:paraId="3716BFFE" w14:textId="77777777" w:rsidR="0002639A" w:rsidRDefault="0002639A" w:rsidP="00A81B64">
      <w:pPr>
        <w:pStyle w:val="Heading2"/>
        <w:rPr>
          <w:ins w:id="297" w:author="Author"/>
          <w:lang w:eastAsia="ko-KR"/>
        </w:rPr>
      </w:pPr>
      <w:ins w:id="298" w:author="Author">
        <w:r>
          <w:t>Z</w:t>
        </w:r>
        <w:r w:rsidRPr="00567618">
          <w:t>.</w:t>
        </w:r>
        <w:r>
          <w:t>3</w:t>
        </w:r>
        <w:r w:rsidRPr="00567618">
          <w:t>.</w:t>
        </w:r>
        <w:r>
          <w:rPr>
            <w:lang w:eastAsia="ko-KR"/>
          </w:rPr>
          <w:t>1</w:t>
        </w:r>
        <w:r w:rsidRPr="00567618">
          <w:tab/>
        </w:r>
        <w:r>
          <w:t>Payload header bitrate for regular (non-SR) session</w:t>
        </w:r>
      </w:ins>
    </w:p>
    <w:p w14:paraId="7ED0355B" w14:textId="77777777" w:rsidR="0002639A" w:rsidRDefault="0002639A" w:rsidP="00FC7E52">
      <w:pPr>
        <w:rPr>
          <w:ins w:id="299" w:author="Author"/>
          <w:lang w:eastAsia="ko-KR"/>
        </w:rPr>
      </w:pPr>
      <w:ins w:id="300" w:author="Author">
        <w:r>
          <w:rPr>
            <w:lang w:eastAsia="ko-KR"/>
          </w:rPr>
          <w:t>The RTP payload header size for IVAS is calculated as follows:</w:t>
        </w:r>
      </w:ins>
    </w:p>
    <w:p w14:paraId="149BEC35" w14:textId="77777777" w:rsidR="0002639A" w:rsidRDefault="0002639A" w:rsidP="00C011D9">
      <w:pPr>
        <w:pStyle w:val="B1"/>
        <w:rPr>
          <w:ins w:id="301" w:author="Author"/>
          <w:lang w:eastAsia="ko-KR"/>
        </w:rPr>
      </w:pPr>
      <w:ins w:id="302" w:author="Author">
        <w:r>
          <w:rPr>
            <w:lang w:eastAsia="ko-KR"/>
          </w:rPr>
          <w:t>-</w:t>
        </w:r>
        <w:r>
          <w:rPr>
            <w:lang w:eastAsia="ko-KR"/>
          </w:rPr>
          <w:tab/>
          <w:t>Add 1 byte for the Table of Content (</w:t>
        </w:r>
        <w:proofErr w:type="spellStart"/>
        <w:r>
          <w:rPr>
            <w:lang w:eastAsia="ko-KR"/>
          </w:rPr>
          <w:t>ToC</w:t>
        </w:r>
        <w:proofErr w:type="spellEnd"/>
        <w:r>
          <w:rPr>
            <w:lang w:eastAsia="ko-KR"/>
          </w:rPr>
          <w:t>)</w:t>
        </w:r>
      </w:ins>
    </w:p>
    <w:p w14:paraId="3CC16261" w14:textId="77777777" w:rsidR="0002639A" w:rsidRDefault="0002639A" w:rsidP="00AE55C1">
      <w:pPr>
        <w:pStyle w:val="B1"/>
        <w:rPr>
          <w:ins w:id="303" w:author="Author"/>
          <w:lang w:eastAsia="ko-KR"/>
        </w:rPr>
      </w:pPr>
      <w:ins w:id="304" w:author="Author">
        <w:r>
          <w:rPr>
            <w:lang w:eastAsia="ko-KR"/>
          </w:rPr>
          <w:t>-</w:t>
        </w:r>
        <w:r>
          <w:rPr>
            <w:lang w:eastAsia="ko-KR"/>
          </w:rPr>
          <w:tab/>
          <w:t>Add 1 byte for the initial E byte</w:t>
        </w:r>
      </w:ins>
    </w:p>
    <w:p w14:paraId="61E7F4C2" w14:textId="77777777" w:rsidR="0002639A" w:rsidRDefault="0002639A" w:rsidP="00C011D9">
      <w:pPr>
        <w:pStyle w:val="B1"/>
        <w:rPr>
          <w:ins w:id="305" w:author="Author"/>
          <w:lang w:eastAsia="ko-KR"/>
        </w:rPr>
      </w:pPr>
      <w:ins w:id="306" w:author="Author">
        <w:r>
          <w:rPr>
            <w:lang w:eastAsia="ko-KR"/>
          </w:rPr>
          <w:t>-</w:t>
        </w:r>
        <w:r>
          <w:rPr>
            <w:lang w:eastAsia="ko-KR"/>
          </w:rPr>
          <w:tab/>
          <w:t>Based on the session negotiation, add bytes to the payload header size based on Tables Z.3.1-1, Z.3.1-2 and Z.3.1-3</w:t>
        </w:r>
      </w:ins>
    </w:p>
    <w:p w14:paraId="1AA5A84C" w14:textId="77777777" w:rsidR="0002639A" w:rsidDel="008630D0" w:rsidRDefault="0002639A" w:rsidP="00FC7E52">
      <w:pPr>
        <w:rPr>
          <w:del w:id="307" w:author="Author"/>
          <w:lang w:eastAsia="ko-KR"/>
        </w:rPr>
      </w:pPr>
      <w:ins w:id="308" w:author="Author">
        <w:r>
          <w:rPr>
            <w:lang w:eastAsia="ko-KR"/>
          </w:rPr>
          <w:t>The payload header bitrate in kilobits per second is calculated by multiplying the IVAS RTP payload header size in bytes by 400 (assuming 50 frames per second and converting one byte to 8 bits).</w:t>
        </w:r>
      </w:ins>
    </w:p>
    <w:p w14:paraId="60361BB6" w14:textId="77777777" w:rsidR="0002639A" w:rsidRDefault="0002639A" w:rsidP="00FC7E52">
      <w:pPr>
        <w:rPr>
          <w:ins w:id="309" w:author="Author"/>
          <w:lang w:eastAsia="ko-KR"/>
        </w:rPr>
      </w:pPr>
    </w:p>
    <w:p w14:paraId="16D2067D" w14:textId="77777777" w:rsidR="0002639A" w:rsidRDefault="0002639A" w:rsidP="00C011D9">
      <w:pPr>
        <w:pStyle w:val="TH"/>
        <w:rPr>
          <w:ins w:id="310" w:author="Author"/>
        </w:rPr>
      </w:pPr>
      <w:ins w:id="311" w:author="Author">
        <w:r w:rsidRPr="00567618">
          <w:lastRenderedPageBreak/>
          <w:t xml:space="preserve">Table </w:t>
        </w:r>
        <w:r>
          <w:t>Z</w:t>
        </w:r>
        <w:r w:rsidRPr="00567618">
          <w:t>.</w:t>
        </w:r>
        <w:r>
          <w:rPr>
            <w:lang w:eastAsia="ko-KR"/>
          </w:rPr>
          <w:t>3.1</w:t>
        </w:r>
        <w:r>
          <w:t>-1</w:t>
        </w:r>
        <w:r w:rsidRPr="00567618">
          <w:t xml:space="preserve">: </w:t>
        </w:r>
        <w:r>
          <w:t>IVAS bandwidth change request session conditions and effect to payload header size</w:t>
        </w:r>
      </w:ins>
    </w:p>
    <w:tbl>
      <w:tblPr>
        <w:tblStyle w:val="TableGrid"/>
        <w:tblW w:w="0" w:type="auto"/>
        <w:jc w:val="center"/>
        <w:tblLook w:val="04A0" w:firstRow="1" w:lastRow="0" w:firstColumn="1" w:lastColumn="0" w:noHBand="0" w:noVBand="1"/>
      </w:tblPr>
      <w:tblGrid>
        <w:gridCol w:w="1562"/>
        <w:gridCol w:w="1137"/>
        <w:gridCol w:w="1054"/>
      </w:tblGrid>
      <w:tr w:rsidR="0002639A" w14:paraId="2B452195" w14:textId="77777777" w:rsidTr="00C011D9">
        <w:trPr>
          <w:cantSplit/>
          <w:trHeight w:val="695"/>
          <w:jc w:val="center"/>
          <w:ins w:id="312" w:author="Author"/>
        </w:trPr>
        <w:tc>
          <w:tcPr>
            <w:tcW w:w="1562" w:type="dxa"/>
          </w:tcPr>
          <w:p w14:paraId="124F9612" w14:textId="77777777" w:rsidR="0002639A" w:rsidRDefault="0002639A" w:rsidP="00C011D9">
            <w:pPr>
              <w:pStyle w:val="TAH"/>
              <w:rPr>
                <w:ins w:id="313" w:author="Author"/>
              </w:rPr>
            </w:pPr>
            <w:ins w:id="314" w:author="Author">
              <w:r>
                <w:t>Session condition</w:t>
              </w:r>
            </w:ins>
          </w:p>
        </w:tc>
        <w:tc>
          <w:tcPr>
            <w:tcW w:w="1137" w:type="dxa"/>
          </w:tcPr>
          <w:p w14:paraId="123CEDE9" w14:textId="77777777" w:rsidR="0002639A" w:rsidRDefault="0002639A" w:rsidP="00C011D9">
            <w:pPr>
              <w:pStyle w:val="TAH"/>
              <w:rPr>
                <w:ins w:id="315" w:author="Author"/>
              </w:rPr>
            </w:pPr>
            <w:ins w:id="316" w:author="Author">
              <w:r>
                <w:t>Bandwidth change request</w:t>
              </w:r>
            </w:ins>
          </w:p>
        </w:tc>
        <w:tc>
          <w:tcPr>
            <w:tcW w:w="1054" w:type="dxa"/>
          </w:tcPr>
          <w:p w14:paraId="467FAE0E" w14:textId="77777777" w:rsidR="0002639A" w:rsidRDefault="0002639A" w:rsidP="00C011D9">
            <w:pPr>
              <w:pStyle w:val="TAH"/>
              <w:rPr>
                <w:ins w:id="317" w:author="Author"/>
              </w:rPr>
            </w:pPr>
            <w:ins w:id="318" w:author="Author">
              <w:r>
                <w:t>Total addition</w:t>
              </w:r>
            </w:ins>
          </w:p>
        </w:tc>
      </w:tr>
      <w:tr w:rsidR="0002639A" w14:paraId="09CFA107" w14:textId="77777777" w:rsidTr="00C011D9">
        <w:trPr>
          <w:cantSplit/>
          <w:trHeight w:val="842"/>
          <w:jc w:val="center"/>
          <w:ins w:id="319" w:author="Author"/>
        </w:trPr>
        <w:tc>
          <w:tcPr>
            <w:tcW w:w="1562" w:type="dxa"/>
          </w:tcPr>
          <w:p w14:paraId="16262A72" w14:textId="77777777" w:rsidR="0002639A" w:rsidRDefault="0002639A" w:rsidP="00C011D9">
            <w:pPr>
              <w:pStyle w:val="TAL"/>
              <w:rPr>
                <w:ins w:id="320" w:author="Author"/>
              </w:rPr>
            </w:pPr>
            <w:proofErr w:type="spellStart"/>
            <w:ins w:id="321" w:author="Author">
              <w:r>
                <w:t>ibw</w:t>
              </w:r>
              <w:proofErr w:type="spellEnd"/>
              <w:r>
                <w:t xml:space="preserve"> or </w:t>
              </w:r>
              <w:proofErr w:type="spellStart"/>
              <w:r>
                <w:t>ibw</w:t>
              </w:r>
              <w:proofErr w:type="spellEnd"/>
              <w:r>
                <w:t>-send lists multiple values or not present</w:t>
              </w:r>
            </w:ins>
          </w:p>
        </w:tc>
        <w:tc>
          <w:tcPr>
            <w:tcW w:w="1137" w:type="dxa"/>
          </w:tcPr>
          <w:p w14:paraId="51371EAC" w14:textId="77777777" w:rsidR="0002639A" w:rsidRDefault="0002639A" w:rsidP="00C011D9">
            <w:pPr>
              <w:pStyle w:val="TAL"/>
              <w:rPr>
                <w:ins w:id="322" w:author="Author"/>
              </w:rPr>
            </w:pPr>
            <w:ins w:id="323" w:author="Author">
              <w:r>
                <w:t>Enabled</w:t>
              </w:r>
            </w:ins>
          </w:p>
        </w:tc>
        <w:tc>
          <w:tcPr>
            <w:tcW w:w="1054" w:type="dxa"/>
          </w:tcPr>
          <w:p w14:paraId="4AA07C5C" w14:textId="77777777" w:rsidR="0002639A" w:rsidRDefault="0002639A" w:rsidP="00C011D9">
            <w:pPr>
              <w:pStyle w:val="TAL"/>
              <w:rPr>
                <w:ins w:id="324" w:author="Author"/>
              </w:rPr>
            </w:pPr>
            <w:ins w:id="325" w:author="Author">
              <w:r>
                <w:t>1 byte</w:t>
              </w:r>
            </w:ins>
          </w:p>
        </w:tc>
      </w:tr>
      <w:tr w:rsidR="0002639A" w14:paraId="18E96129" w14:textId="77777777" w:rsidTr="00C011D9">
        <w:trPr>
          <w:cantSplit/>
          <w:trHeight w:val="547"/>
          <w:jc w:val="center"/>
          <w:ins w:id="326" w:author="Author"/>
        </w:trPr>
        <w:tc>
          <w:tcPr>
            <w:tcW w:w="1562" w:type="dxa"/>
          </w:tcPr>
          <w:p w14:paraId="7D614795" w14:textId="77777777" w:rsidR="0002639A" w:rsidRDefault="0002639A" w:rsidP="00C011D9">
            <w:pPr>
              <w:pStyle w:val="TAL"/>
              <w:rPr>
                <w:ins w:id="327" w:author="Author"/>
              </w:rPr>
            </w:pPr>
            <w:proofErr w:type="spellStart"/>
            <w:ins w:id="328" w:author="Author">
              <w:r>
                <w:t>ibw</w:t>
              </w:r>
              <w:proofErr w:type="spellEnd"/>
              <w:r>
                <w:t xml:space="preserve"> or </w:t>
              </w:r>
              <w:proofErr w:type="spellStart"/>
              <w:r>
                <w:t>ibw</w:t>
              </w:r>
              <w:proofErr w:type="spellEnd"/>
              <w:r>
                <w:t>-send lists a single value</w:t>
              </w:r>
            </w:ins>
          </w:p>
        </w:tc>
        <w:tc>
          <w:tcPr>
            <w:tcW w:w="1137" w:type="dxa"/>
          </w:tcPr>
          <w:p w14:paraId="18040842" w14:textId="77777777" w:rsidR="0002639A" w:rsidRDefault="0002639A" w:rsidP="00C011D9">
            <w:pPr>
              <w:pStyle w:val="TAL"/>
              <w:rPr>
                <w:ins w:id="329" w:author="Author"/>
              </w:rPr>
            </w:pPr>
            <w:ins w:id="330" w:author="Author">
              <w:r>
                <w:t>Disabled</w:t>
              </w:r>
            </w:ins>
          </w:p>
        </w:tc>
        <w:tc>
          <w:tcPr>
            <w:tcW w:w="1054" w:type="dxa"/>
          </w:tcPr>
          <w:p w14:paraId="6DBD7975" w14:textId="77777777" w:rsidR="0002639A" w:rsidRDefault="0002639A" w:rsidP="00C011D9">
            <w:pPr>
              <w:pStyle w:val="TAL"/>
              <w:rPr>
                <w:ins w:id="331" w:author="Author"/>
              </w:rPr>
            </w:pPr>
            <w:ins w:id="332" w:author="Author">
              <w:r>
                <w:t>0 bytes</w:t>
              </w:r>
            </w:ins>
          </w:p>
        </w:tc>
      </w:tr>
    </w:tbl>
    <w:p w14:paraId="4C412BB3" w14:textId="77777777" w:rsidR="0002639A" w:rsidRDefault="0002639A" w:rsidP="00FC7E52">
      <w:pPr>
        <w:rPr>
          <w:ins w:id="333" w:author="Author"/>
          <w:lang w:eastAsia="ko-KR"/>
        </w:rPr>
      </w:pPr>
    </w:p>
    <w:p w14:paraId="7B3648A4" w14:textId="77777777" w:rsidR="0002639A" w:rsidRDefault="0002639A" w:rsidP="00C011D9">
      <w:pPr>
        <w:pStyle w:val="TH"/>
        <w:rPr>
          <w:ins w:id="334" w:author="Author"/>
        </w:rPr>
      </w:pPr>
      <w:ins w:id="335" w:author="Author">
        <w:r w:rsidRPr="00567618">
          <w:t xml:space="preserve">Table </w:t>
        </w:r>
        <w:r>
          <w:t>Z</w:t>
        </w:r>
        <w:r w:rsidRPr="00567618">
          <w:t>.</w:t>
        </w:r>
        <w:r>
          <w:rPr>
            <w:lang w:eastAsia="ko-KR"/>
          </w:rPr>
          <w:t>3.1</w:t>
        </w:r>
        <w:r>
          <w:t>-2</w:t>
        </w:r>
        <w:r w:rsidRPr="00567618">
          <w:t xml:space="preserve">: </w:t>
        </w:r>
        <w:r>
          <w:t>IVAS coded format and sub-format change request session conditions and effect to payload header size</w:t>
        </w:r>
      </w:ins>
    </w:p>
    <w:tbl>
      <w:tblPr>
        <w:tblStyle w:val="TableGrid"/>
        <w:tblW w:w="0" w:type="auto"/>
        <w:jc w:val="center"/>
        <w:tblLook w:val="04A0" w:firstRow="1" w:lastRow="0" w:firstColumn="1" w:lastColumn="0" w:noHBand="0" w:noVBand="1"/>
      </w:tblPr>
      <w:tblGrid>
        <w:gridCol w:w="2833"/>
        <w:gridCol w:w="1275"/>
        <w:gridCol w:w="1279"/>
        <w:gridCol w:w="916"/>
      </w:tblGrid>
      <w:tr w:rsidR="0002639A" w14:paraId="05A0B6A6" w14:textId="77777777" w:rsidTr="00C011D9">
        <w:trPr>
          <w:cantSplit/>
          <w:trHeight w:val="715"/>
          <w:jc w:val="center"/>
          <w:ins w:id="336" w:author="Author"/>
        </w:trPr>
        <w:tc>
          <w:tcPr>
            <w:tcW w:w="2833" w:type="dxa"/>
          </w:tcPr>
          <w:p w14:paraId="6C8DBAE1" w14:textId="77777777" w:rsidR="0002639A" w:rsidRPr="00C011D9" w:rsidRDefault="0002639A" w:rsidP="00C011D9">
            <w:pPr>
              <w:pStyle w:val="TAH"/>
              <w:rPr>
                <w:ins w:id="337" w:author="Author"/>
              </w:rPr>
            </w:pPr>
            <w:ins w:id="338" w:author="Author">
              <w:r w:rsidRPr="00C011D9">
                <w:t>Session condition</w:t>
              </w:r>
            </w:ins>
          </w:p>
        </w:tc>
        <w:tc>
          <w:tcPr>
            <w:tcW w:w="1275" w:type="dxa"/>
          </w:tcPr>
          <w:p w14:paraId="14473AF5" w14:textId="77777777" w:rsidR="0002639A" w:rsidRPr="00C011D9" w:rsidRDefault="0002639A" w:rsidP="00C011D9">
            <w:pPr>
              <w:pStyle w:val="TAH"/>
              <w:rPr>
                <w:ins w:id="339" w:author="Author"/>
              </w:rPr>
            </w:pPr>
            <w:ins w:id="340" w:author="Author">
              <w:r w:rsidRPr="00C011D9">
                <w:t>Format change request</w:t>
              </w:r>
            </w:ins>
          </w:p>
        </w:tc>
        <w:tc>
          <w:tcPr>
            <w:tcW w:w="1279" w:type="dxa"/>
          </w:tcPr>
          <w:p w14:paraId="0BAD8E2B" w14:textId="77777777" w:rsidR="0002639A" w:rsidRPr="00C011D9" w:rsidRDefault="0002639A" w:rsidP="00C011D9">
            <w:pPr>
              <w:pStyle w:val="TAH"/>
              <w:rPr>
                <w:ins w:id="341" w:author="Author"/>
              </w:rPr>
            </w:pPr>
            <w:ins w:id="342" w:author="Author">
              <w:r w:rsidRPr="00C011D9">
                <w:t>Sub-format change request</w:t>
              </w:r>
            </w:ins>
          </w:p>
        </w:tc>
        <w:tc>
          <w:tcPr>
            <w:tcW w:w="916" w:type="dxa"/>
          </w:tcPr>
          <w:p w14:paraId="1C33ADD6" w14:textId="77777777" w:rsidR="0002639A" w:rsidRPr="00C011D9" w:rsidRDefault="0002639A" w:rsidP="00C011D9">
            <w:pPr>
              <w:pStyle w:val="TAH"/>
              <w:rPr>
                <w:ins w:id="343" w:author="Author"/>
              </w:rPr>
            </w:pPr>
            <w:ins w:id="344" w:author="Author">
              <w:r w:rsidRPr="00C011D9">
                <w:t>Total addition</w:t>
              </w:r>
            </w:ins>
          </w:p>
        </w:tc>
      </w:tr>
      <w:tr w:rsidR="0002639A" w14:paraId="7D408E8F" w14:textId="77777777" w:rsidTr="00C011D9">
        <w:trPr>
          <w:cantSplit/>
          <w:trHeight w:val="697"/>
          <w:jc w:val="center"/>
          <w:ins w:id="345" w:author="Author"/>
        </w:trPr>
        <w:tc>
          <w:tcPr>
            <w:tcW w:w="2833" w:type="dxa"/>
          </w:tcPr>
          <w:p w14:paraId="018BB1DC" w14:textId="77777777" w:rsidR="0002639A" w:rsidRDefault="0002639A" w:rsidP="00C011D9">
            <w:pPr>
              <w:pStyle w:val="TAL"/>
              <w:rPr>
                <w:ins w:id="346" w:author="Author"/>
                <w:lang w:eastAsia="ko-KR"/>
              </w:rPr>
            </w:pPr>
            <w:proofErr w:type="spellStart"/>
            <w:ins w:id="347" w:author="Author">
              <w:r>
                <w:rPr>
                  <w:lang w:eastAsia="ko-KR"/>
                </w:rPr>
                <w:t>cf</w:t>
              </w:r>
              <w:proofErr w:type="spellEnd"/>
              <w:r>
                <w:rPr>
                  <w:lang w:eastAsia="ko-KR"/>
                </w:rPr>
                <w:t>-sub-info lists multiple values or not present</w:t>
              </w:r>
            </w:ins>
          </w:p>
        </w:tc>
        <w:tc>
          <w:tcPr>
            <w:tcW w:w="1275" w:type="dxa"/>
          </w:tcPr>
          <w:p w14:paraId="6732F732" w14:textId="77777777" w:rsidR="0002639A" w:rsidRDefault="0002639A" w:rsidP="00C011D9">
            <w:pPr>
              <w:pStyle w:val="TAL"/>
              <w:rPr>
                <w:ins w:id="348" w:author="Author"/>
                <w:lang w:eastAsia="ko-KR"/>
              </w:rPr>
            </w:pPr>
            <w:ins w:id="349" w:author="Author">
              <w:r>
                <w:rPr>
                  <w:lang w:eastAsia="ko-KR"/>
                </w:rPr>
                <w:t>Enabled</w:t>
              </w:r>
            </w:ins>
          </w:p>
        </w:tc>
        <w:tc>
          <w:tcPr>
            <w:tcW w:w="1279" w:type="dxa"/>
          </w:tcPr>
          <w:p w14:paraId="294234CC" w14:textId="77777777" w:rsidR="0002639A" w:rsidRDefault="0002639A" w:rsidP="00C011D9">
            <w:pPr>
              <w:pStyle w:val="TAL"/>
              <w:rPr>
                <w:ins w:id="350" w:author="Author"/>
                <w:lang w:eastAsia="ko-KR"/>
              </w:rPr>
            </w:pPr>
            <w:ins w:id="351" w:author="Author">
              <w:r>
                <w:rPr>
                  <w:lang w:eastAsia="ko-KR"/>
                </w:rPr>
                <w:t>Enabled</w:t>
              </w:r>
            </w:ins>
          </w:p>
        </w:tc>
        <w:tc>
          <w:tcPr>
            <w:tcW w:w="916" w:type="dxa"/>
          </w:tcPr>
          <w:p w14:paraId="6BF0502C" w14:textId="77777777" w:rsidR="0002639A" w:rsidRDefault="0002639A" w:rsidP="00C011D9">
            <w:pPr>
              <w:pStyle w:val="TAL"/>
              <w:rPr>
                <w:ins w:id="352" w:author="Author"/>
                <w:lang w:eastAsia="ko-KR"/>
              </w:rPr>
            </w:pPr>
            <w:ins w:id="353" w:author="Author">
              <w:r>
                <w:rPr>
                  <w:lang w:eastAsia="ko-KR"/>
                </w:rPr>
                <w:t>2 bytes</w:t>
              </w:r>
            </w:ins>
          </w:p>
        </w:tc>
      </w:tr>
      <w:tr w:rsidR="0002639A" w14:paraId="1FAAAF03" w14:textId="77777777" w:rsidTr="00C011D9">
        <w:trPr>
          <w:cantSplit/>
          <w:trHeight w:val="848"/>
          <w:jc w:val="center"/>
          <w:ins w:id="354" w:author="Author"/>
        </w:trPr>
        <w:tc>
          <w:tcPr>
            <w:tcW w:w="2833" w:type="dxa"/>
          </w:tcPr>
          <w:p w14:paraId="30A9F76A" w14:textId="77777777" w:rsidR="0002639A" w:rsidRDefault="0002639A" w:rsidP="00C011D9">
            <w:pPr>
              <w:pStyle w:val="TAL"/>
              <w:rPr>
                <w:ins w:id="355" w:author="Author"/>
                <w:lang w:eastAsia="ko-KR"/>
              </w:rPr>
            </w:pPr>
            <w:proofErr w:type="spellStart"/>
            <w:ins w:id="356" w:author="Author">
              <w:r>
                <w:rPr>
                  <w:lang w:eastAsia="ko-KR"/>
                </w:rPr>
                <w:t>cf</w:t>
              </w:r>
              <w:proofErr w:type="spellEnd"/>
              <w:r>
                <w:rPr>
                  <w:lang w:eastAsia="ko-KR"/>
                </w:rPr>
                <w:t xml:space="preserve">-sub-info lists a single value for each coded format and </w:t>
              </w:r>
              <w:proofErr w:type="spellStart"/>
              <w:r>
                <w:rPr>
                  <w:lang w:eastAsia="ko-KR"/>
                </w:rPr>
                <w:t>cf</w:t>
              </w:r>
              <w:proofErr w:type="spellEnd"/>
              <w:r>
                <w:rPr>
                  <w:lang w:eastAsia="ko-KR"/>
                </w:rPr>
                <w:t>-send lists multiple values</w:t>
              </w:r>
            </w:ins>
          </w:p>
        </w:tc>
        <w:tc>
          <w:tcPr>
            <w:tcW w:w="1275" w:type="dxa"/>
          </w:tcPr>
          <w:p w14:paraId="038573E7" w14:textId="77777777" w:rsidR="0002639A" w:rsidRDefault="0002639A" w:rsidP="00C011D9">
            <w:pPr>
              <w:pStyle w:val="TAL"/>
              <w:rPr>
                <w:ins w:id="357" w:author="Author"/>
                <w:lang w:eastAsia="ko-KR"/>
              </w:rPr>
            </w:pPr>
            <w:ins w:id="358" w:author="Author">
              <w:r>
                <w:rPr>
                  <w:lang w:eastAsia="ko-KR"/>
                </w:rPr>
                <w:t>Enabled</w:t>
              </w:r>
            </w:ins>
          </w:p>
        </w:tc>
        <w:tc>
          <w:tcPr>
            <w:tcW w:w="1279" w:type="dxa"/>
          </w:tcPr>
          <w:p w14:paraId="31BC28F4" w14:textId="77777777" w:rsidR="0002639A" w:rsidRDefault="0002639A" w:rsidP="00C011D9">
            <w:pPr>
              <w:pStyle w:val="TAL"/>
              <w:rPr>
                <w:ins w:id="359" w:author="Author"/>
                <w:lang w:eastAsia="ko-KR"/>
              </w:rPr>
            </w:pPr>
            <w:ins w:id="360" w:author="Author">
              <w:r>
                <w:rPr>
                  <w:lang w:eastAsia="ko-KR"/>
                </w:rPr>
                <w:t>Disabled</w:t>
              </w:r>
            </w:ins>
          </w:p>
        </w:tc>
        <w:tc>
          <w:tcPr>
            <w:tcW w:w="916" w:type="dxa"/>
          </w:tcPr>
          <w:p w14:paraId="1A7BEFC9" w14:textId="77777777" w:rsidR="0002639A" w:rsidRDefault="0002639A" w:rsidP="00C011D9">
            <w:pPr>
              <w:pStyle w:val="TAL"/>
              <w:rPr>
                <w:ins w:id="361" w:author="Author"/>
                <w:lang w:eastAsia="ko-KR"/>
              </w:rPr>
            </w:pPr>
            <w:ins w:id="362" w:author="Author">
              <w:r>
                <w:rPr>
                  <w:lang w:eastAsia="ko-KR"/>
                </w:rPr>
                <w:t>1 byte</w:t>
              </w:r>
            </w:ins>
          </w:p>
        </w:tc>
      </w:tr>
      <w:tr w:rsidR="0002639A" w14:paraId="25EDA0B3" w14:textId="77777777" w:rsidTr="00C011D9">
        <w:trPr>
          <w:cantSplit/>
          <w:trHeight w:val="690"/>
          <w:jc w:val="center"/>
          <w:ins w:id="363" w:author="Author"/>
        </w:trPr>
        <w:tc>
          <w:tcPr>
            <w:tcW w:w="2833" w:type="dxa"/>
          </w:tcPr>
          <w:p w14:paraId="7208DA62" w14:textId="77777777" w:rsidR="0002639A" w:rsidRDefault="0002639A" w:rsidP="00C011D9">
            <w:pPr>
              <w:pStyle w:val="TAL"/>
              <w:rPr>
                <w:ins w:id="364" w:author="Author"/>
                <w:lang w:eastAsia="ko-KR"/>
              </w:rPr>
            </w:pPr>
            <w:proofErr w:type="spellStart"/>
            <w:ins w:id="365" w:author="Author">
              <w:r>
                <w:rPr>
                  <w:lang w:eastAsia="ko-KR"/>
                </w:rPr>
                <w:t>cf</w:t>
              </w:r>
              <w:proofErr w:type="spellEnd"/>
              <w:r>
                <w:rPr>
                  <w:lang w:eastAsia="ko-KR"/>
                </w:rPr>
                <w:t xml:space="preserve">-sub-info lists a single value and </w:t>
              </w:r>
              <w:proofErr w:type="spellStart"/>
              <w:r>
                <w:rPr>
                  <w:lang w:eastAsia="ko-KR"/>
                </w:rPr>
                <w:t>cf</w:t>
              </w:r>
              <w:proofErr w:type="spellEnd"/>
              <w:r>
                <w:rPr>
                  <w:lang w:eastAsia="ko-KR"/>
                </w:rPr>
                <w:t>-send lists a single value</w:t>
              </w:r>
            </w:ins>
          </w:p>
        </w:tc>
        <w:tc>
          <w:tcPr>
            <w:tcW w:w="1275" w:type="dxa"/>
          </w:tcPr>
          <w:p w14:paraId="58AEC8B4" w14:textId="77777777" w:rsidR="0002639A" w:rsidRDefault="0002639A" w:rsidP="00C011D9">
            <w:pPr>
              <w:pStyle w:val="TAL"/>
              <w:rPr>
                <w:ins w:id="366" w:author="Author"/>
                <w:lang w:eastAsia="ko-KR"/>
              </w:rPr>
            </w:pPr>
            <w:ins w:id="367" w:author="Author">
              <w:r>
                <w:rPr>
                  <w:lang w:eastAsia="ko-KR"/>
                </w:rPr>
                <w:t>Disabled</w:t>
              </w:r>
            </w:ins>
          </w:p>
        </w:tc>
        <w:tc>
          <w:tcPr>
            <w:tcW w:w="1279" w:type="dxa"/>
          </w:tcPr>
          <w:p w14:paraId="445678D5" w14:textId="77777777" w:rsidR="0002639A" w:rsidRDefault="0002639A" w:rsidP="00C011D9">
            <w:pPr>
              <w:pStyle w:val="TAL"/>
              <w:rPr>
                <w:ins w:id="368" w:author="Author"/>
                <w:lang w:eastAsia="ko-KR"/>
              </w:rPr>
            </w:pPr>
            <w:ins w:id="369" w:author="Author">
              <w:r>
                <w:rPr>
                  <w:lang w:eastAsia="ko-KR"/>
                </w:rPr>
                <w:t>Disabled</w:t>
              </w:r>
            </w:ins>
          </w:p>
        </w:tc>
        <w:tc>
          <w:tcPr>
            <w:tcW w:w="916" w:type="dxa"/>
          </w:tcPr>
          <w:p w14:paraId="44665C3E" w14:textId="77777777" w:rsidR="0002639A" w:rsidRDefault="0002639A" w:rsidP="00C011D9">
            <w:pPr>
              <w:pStyle w:val="TAL"/>
              <w:rPr>
                <w:ins w:id="370" w:author="Author"/>
                <w:lang w:eastAsia="ko-KR"/>
              </w:rPr>
            </w:pPr>
            <w:ins w:id="371" w:author="Author">
              <w:r>
                <w:rPr>
                  <w:lang w:eastAsia="ko-KR"/>
                </w:rPr>
                <w:t>0 bytes</w:t>
              </w:r>
            </w:ins>
          </w:p>
        </w:tc>
      </w:tr>
    </w:tbl>
    <w:p w14:paraId="283AB544" w14:textId="77777777" w:rsidR="0002639A" w:rsidRDefault="0002639A" w:rsidP="00FC7E52">
      <w:pPr>
        <w:rPr>
          <w:ins w:id="372" w:author="Author"/>
          <w:lang w:eastAsia="ko-KR"/>
        </w:rPr>
      </w:pPr>
    </w:p>
    <w:p w14:paraId="6F48BB0E" w14:textId="77777777" w:rsidR="0002639A" w:rsidRDefault="0002639A" w:rsidP="00C011D9">
      <w:pPr>
        <w:pStyle w:val="TH"/>
        <w:rPr>
          <w:ins w:id="373" w:author="Author"/>
        </w:rPr>
      </w:pPr>
      <w:ins w:id="374" w:author="Author">
        <w:r w:rsidRPr="00567618">
          <w:t xml:space="preserve">Table </w:t>
        </w:r>
        <w:r>
          <w:t>Z</w:t>
        </w:r>
        <w:r w:rsidRPr="00567618">
          <w:t>.</w:t>
        </w:r>
        <w:r>
          <w:rPr>
            <w:lang w:eastAsia="ko-KR"/>
          </w:rPr>
          <w:t>3.1</w:t>
        </w:r>
        <w:r>
          <w:t>-3</w:t>
        </w:r>
        <w:r w:rsidRPr="00567618">
          <w:t xml:space="preserve">: </w:t>
        </w:r>
        <w:r>
          <w:t>IVAS PI data indication signalling session conditions and effect to payload header size</w:t>
        </w:r>
      </w:ins>
    </w:p>
    <w:tbl>
      <w:tblPr>
        <w:tblStyle w:val="TableGrid"/>
        <w:tblW w:w="0" w:type="auto"/>
        <w:jc w:val="center"/>
        <w:tblLook w:val="04A0" w:firstRow="1" w:lastRow="0" w:firstColumn="1" w:lastColumn="0" w:noHBand="0" w:noVBand="1"/>
      </w:tblPr>
      <w:tblGrid>
        <w:gridCol w:w="1977"/>
        <w:gridCol w:w="1275"/>
        <w:gridCol w:w="916"/>
      </w:tblGrid>
      <w:tr w:rsidR="0002639A" w14:paraId="514E5300" w14:textId="77777777" w:rsidTr="00C011D9">
        <w:trPr>
          <w:cantSplit/>
          <w:trHeight w:val="706"/>
          <w:jc w:val="center"/>
          <w:ins w:id="375" w:author="Author"/>
        </w:trPr>
        <w:tc>
          <w:tcPr>
            <w:tcW w:w="1977" w:type="dxa"/>
          </w:tcPr>
          <w:p w14:paraId="543D019E" w14:textId="77777777" w:rsidR="0002639A" w:rsidRDefault="0002639A" w:rsidP="00C011D9">
            <w:pPr>
              <w:pStyle w:val="TAH"/>
              <w:rPr>
                <w:ins w:id="376" w:author="Author"/>
                <w:lang w:eastAsia="ko-KR"/>
              </w:rPr>
            </w:pPr>
            <w:ins w:id="377" w:author="Author">
              <w:r>
                <w:rPr>
                  <w:lang w:eastAsia="ko-KR"/>
                </w:rPr>
                <w:t>Session condition</w:t>
              </w:r>
            </w:ins>
          </w:p>
        </w:tc>
        <w:tc>
          <w:tcPr>
            <w:tcW w:w="1275" w:type="dxa"/>
          </w:tcPr>
          <w:p w14:paraId="4373FC11" w14:textId="77777777" w:rsidR="0002639A" w:rsidRDefault="0002639A" w:rsidP="00C011D9">
            <w:pPr>
              <w:pStyle w:val="TAH"/>
              <w:rPr>
                <w:ins w:id="378" w:author="Author"/>
                <w:lang w:eastAsia="ko-KR"/>
              </w:rPr>
            </w:pPr>
            <w:ins w:id="379" w:author="Author">
              <w:r>
                <w:rPr>
                  <w:lang w:eastAsia="ko-KR"/>
                </w:rPr>
                <w:t>PI indication signalling</w:t>
              </w:r>
            </w:ins>
          </w:p>
        </w:tc>
        <w:tc>
          <w:tcPr>
            <w:tcW w:w="910" w:type="dxa"/>
          </w:tcPr>
          <w:p w14:paraId="5399E0B5" w14:textId="77777777" w:rsidR="0002639A" w:rsidRDefault="0002639A" w:rsidP="00C011D9">
            <w:pPr>
              <w:pStyle w:val="TAH"/>
              <w:rPr>
                <w:ins w:id="380" w:author="Author"/>
                <w:lang w:eastAsia="ko-KR"/>
              </w:rPr>
            </w:pPr>
            <w:ins w:id="381" w:author="Author">
              <w:r>
                <w:rPr>
                  <w:lang w:eastAsia="ko-KR"/>
                </w:rPr>
                <w:t>Total addition</w:t>
              </w:r>
            </w:ins>
          </w:p>
        </w:tc>
      </w:tr>
      <w:tr w:rsidR="0002639A" w14:paraId="7F0D9351" w14:textId="77777777" w:rsidTr="00C011D9">
        <w:trPr>
          <w:cantSplit/>
          <w:trHeight w:val="503"/>
          <w:jc w:val="center"/>
          <w:ins w:id="382" w:author="Author"/>
        </w:trPr>
        <w:tc>
          <w:tcPr>
            <w:tcW w:w="1977" w:type="dxa"/>
          </w:tcPr>
          <w:p w14:paraId="44D2F945" w14:textId="77777777" w:rsidR="0002639A" w:rsidRDefault="0002639A" w:rsidP="00C011D9">
            <w:pPr>
              <w:pStyle w:val="TAL"/>
              <w:rPr>
                <w:ins w:id="383" w:author="Author"/>
                <w:lang w:eastAsia="ko-KR"/>
              </w:rPr>
            </w:pPr>
            <w:ins w:id="384" w:author="Author">
              <w:r>
                <w:rPr>
                  <w:lang w:eastAsia="ko-KR"/>
                </w:rPr>
                <w:t>PI data supported for the session</w:t>
              </w:r>
            </w:ins>
          </w:p>
        </w:tc>
        <w:tc>
          <w:tcPr>
            <w:tcW w:w="1275" w:type="dxa"/>
          </w:tcPr>
          <w:p w14:paraId="6CB1B6D6" w14:textId="77777777" w:rsidR="0002639A" w:rsidRDefault="0002639A" w:rsidP="00C011D9">
            <w:pPr>
              <w:pStyle w:val="TAL"/>
              <w:rPr>
                <w:ins w:id="385" w:author="Author"/>
                <w:lang w:eastAsia="ko-KR"/>
              </w:rPr>
            </w:pPr>
            <w:ins w:id="386" w:author="Author">
              <w:r>
                <w:rPr>
                  <w:lang w:eastAsia="ko-KR"/>
                </w:rPr>
                <w:t>Enabled</w:t>
              </w:r>
            </w:ins>
          </w:p>
        </w:tc>
        <w:tc>
          <w:tcPr>
            <w:tcW w:w="910" w:type="dxa"/>
          </w:tcPr>
          <w:p w14:paraId="78C029B9" w14:textId="77777777" w:rsidR="0002639A" w:rsidRDefault="0002639A" w:rsidP="00C011D9">
            <w:pPr>
              <w:pStyle w:val="TAL"/>
              <w:rPr>
                <w:ins w:id="387" w:author="Author"/>
                <w:lang w:eastAsia="ko-KR"/>
              </w:rPr>
            </w:pPr>
            <w:ins w:id="388" w:author="Author">
              <w:r>
                <w:rPr>
                  <w:lang w:eastAsia="ko-KR"/>
                </w:rPr>
                <w:t>1 byte</w:t>
              </w:r>
            </w:ins>
          </w:p>
        </w:tc>
      </w:tr>
      <w:tr w:rsidR="0002639A" w14:paraId="4B6518E7" w14:textId="77777777" w:rsidTr="00C011D9">
        <w:trPr>
          <w:cantSplit/>
          <w:trHeight w:val="469"/>
          <w:jc w:val="center"/>
          <w:ins w:id="389" w:author="Author"/>
        </w:trPr>
        <w:tc>
          <w:tcPr>
            <w:tcW w:w="1977" w:type="dxa"/>
          </w:tcPr>
          <w:p w14:paraId="46D98708" w14:textId="77777777" w:rsidR="0002639A" w:rsidRDefault="0002639A" w:rsidP="00C011D9">
            <w:pPr>
              <w:pStyle w:val="TAL"/>
              <w:rPr>
                <w:ins w:id="390" w:author="Author"/>
                <w:lang w:eastAsia="ko-KR"/>
              </w:rPr>
            </w:pPr>
            <w:ins w:id="391" w:author="Author">
              <w:r>
                <w:rPr>
                  <w:lang w:eastAsia="ko-KR"/>
                </w:rPr>
                <w:t>PI data not supported for the session</w:t>
              </w:r>
            </w:ins>
          </w:p>
        </w:tc>
        <w:tc>
          <w:tcPr>
            <w:tcW w:w="1275" w:type="dxa"/>
          </w:tcPr>
          <w:p w14:paraId="221E1A72" w14:textId="77777777" w:rsidR="0002639A" w:rsidRDefault="0002639A" w:rsidP="00C011D9">
            <w:pPr>
              <w:pStyle w:val="TAL"/>
              <w:rPr>
                <w:ins w:id="392" w:author="Author"/>
                <w:lang w:eastAsia="ko-KR"/>
              </w:rPr>
            </w:pPr>
            <w:ins w:id="393" w:author="Author">
              <w:r>
                <w:rPr>
                  <w:lang w:eastAsia="ko-KR"/>
                </w:rPr>
                <w:t>Disabled</w:t>
              </w:r>
            </w:ins>
          </w:p>
        </w:tc>
        <w:tc>
          <w:tcPr>
            <w:tcW w:w="910" w:type="dxa"/>
          </w:tcPr>
          <w:p w14:paraId="77E94766" w14:textId="77777777" w:rsidR="0002639A" w:rsidRDefault="0002639A" w:rsidP="00C011D9">
            <w:pPr>
              <w:pStyle w:val="TAL"/>
              <w:rPr>
                <w:ins w:id="394" w:author="Author"/>
                <w:lang w:eastAsia="ko-KR"/>
              </w:rPr>
            </w:pPr>
            <w:ins w:id="395" w:author="Author">
              <w:r>
                <w:rPr>
                  <w:lang w:eastAsia="ko-KR"/>
                </w:rPr>
                <w:t>0 bytes</w:t>
              </w:r>
            </w:ins>
          </w:p>
        </w:tc>
      </w:tr>
    </w:tbl>
    <w:p w14:paraId="007931B6" w14:textId="77777777" w:rsidR="0002639A" w:rsidRPr="00567618" w:rsidRDefault="0002639A" w:rsidP="00FC7E52">
      <w:pPr>
        <w:rPr>
          <w:ins w:id="396" w:author="Author"/>
          <w:lang w:eastAsia="ko-KR"/>
        </w:rPr>
      </w:pPr>
    </w:p>
    <w:p w14:paraId="4474B3C9" w14:textId="77777777" w:rsidR="0002639A" w:rsidRDefault="0002639A" w:rsidP="00A81B64">
      <w:pPr>
        <w:pStyle w:val="Heading2"/>
        <w:rPr>
          <w:ins w:id="397" w:author="Author"/>
          <w:lang w:eastAsia="ko-KR"/>
        </w:rPr>
      </w:pPr>
      <w:bookmarkStart w:id="398" w:name="_CRAnnexAAinformative"/>
      <w:bookmarkEnd w:id="398"/>
      <w:ins w:id="399" w:author="Author">
        <w:r>
          <w:t>Z</w:t>
        </w:r>
        <w:r w:rsidRPr="00567618">
          <w:t>.</w:t>
        </w:r>
        <w:r>
          <w:t>3</w:t>
        </w:r>
        <w:r w:rsidRPr="00567618">
          <w:t>.</w:t>
        </w:r>
        <w:r>
          <w:rPr>
            <w:lang w:eastAsia="ko-KR"/>
          </w:rPr>
          <w:t>2</w:t>
        </w:r>
        <w:r w:rsidRPr="00567618">
          <w:tab/>
        </w:r>
        <w:r>
          <w:t>Payload header bitrate for SR session</w:t>
        </w:r>
      </w:ins>
    </w:p>
    <w:p w14:paraId="4C22075A" w14:textId="77777777" w:rsidR="0002639A" w:rsidRDefault="0002639A" w:rsidP="00A81B64">
      <w:pPr>
        <w:rPr>
          <w:ins w:id="400" w:author="Author"/>
          <w:lang w:eastAsia="ko-KR"/>
        </w:rPr>
      </w:pPr>
      <w:ins w:id="401" w:author="Author">
        <w:r>
          <w:rPr>
            <w:lang w:eastAsia="ko-KR"/>
          </w:rPr>
          <w:t>The RTP payload header size for SR IVAS is calculated as follows:</w:t>
        </w:r>
      </w:ins>
    </w:p>
    <w:p w14:paraId="5080EB20" w14:textId="77777777" w:rsidR="0002639A" w:rsidRDefault="0002639A" w:rsidP="00C011D9">
      <w:pPr>
        <w:pStyle w:val="B1"/>
        <w:rPr>
          <w:ins w:id="402" w:author="Author"/>
          <w:lang w:eastAsia="ko-KR"/>
        </w:rPr>
      </w:pPr>
      <w:ins w:id="403" w:author="Author">
        <w:r>
          <w:rPr>
            <w:lang w:eastAsia="ko-KR"/>
          </w:rPr>
          <w:t>-</w:t>
        </w:r>
        <w:r>
          <w:rPr>
            <w:lang w:eastAsia="ko-KR"/>
          </w:rPr>
          <w:tab/>
          <w:t>Add 2 bytes for the Table of Content (</w:t>
        </w:r>
        <w:proofErr w:type="spellStart"/>
        <w:r>
          <w:rPr>
            <w:lang w:eastAsia="ko-KR"/>
          </w:rPr>
          <w:t>ToC</w:t>
        </w:r>
        <w:proofErr w:type="spellEnd"/>
        <w:r>
          <w:rPr>
            <w:lang w:eastAsia="ko-KR"/>
          </w:rPr>
          <w:t>)</w:t>
        </w:r>
      </w:ins>
    </w:p>
    <w:p w14:paraId="7CC905E2" w14:textId="77777777" w:rsidR="0002639A" w:rsidRDefault="0002639A" w:rsidP="000A3E2D">
      <w:pPr>
        <w:pStyle w:val="B1"/>
        <w:rPr>
          <w:ins w:id="404" w:author="Author"/>
          <w:lang w:eastAsia="ko-KR"/>
        </w:rPr>
      </w:pPr>
      <w:ins w:id="405" w:author="Author">
        <w:r>
          <w:rPr>
            <w:lang w:eastAsia="ko-KR"/>
          </w:rPr>
          <w:t>-</w:t>
        </w:r>
        <w:r>
          <w:rPr>
            <w:lang w:eastAsia="ko-KR"/>
          </w:rPr>
          <w:tab/>
          <w:t>Add 1 byte for the initial E byte</w:t>
        </w:r>
      </w:ins>
    </w:p>
    <w:p w14:paraId="46F3B872" w14:textId="77777777" w:rsidR="0002639A" w:rsidRDefault="0002639A" w:rsidP="00C011D9">
      <w:pPr>
        <w:pStyle w:val="B1"/>
        <w:rPr>
          <w:ins w:id="406" w:author="Author"/>
          <w:lang w:eastAsia="ko-KR"/>
        </w:rPr>
      </w:pPr>
      <w:ins w:id="407" w:author="Author">
        <w:r>
          <w:rPr>
            <w:lang w:eastAsia="ko-KR"/>
          </w:rPr>
          <w:t>-</w:t>
        </w:r>
        <w:r>
          <w:rPr>
            <w:lang w:eastAsia="ko-KR"/>
          </w:rPr>
          <w:tab/>
          <w:t>Based on the session negotiation, add bytes to the payload header size based on Tables Z.3.1-1, Z.3.1-3 and Z.3.2-1</w:t>
        </w:r>
      </w:ins>
    </w:p>
    <w:p w14:paraId="0EF7C54F" w14:textId="77777777" w:rsidR="0002639A" w:rsidRDefault="0002639A" w:rsidP="00EF5996">
      <w:pPr>
        <w:spacing w:after="0"/>
        <w:rPr>
          <w:ins w:id="408" w:author="Author"/>
          <w:noProof/>
        </w:rPr>
      </w:pPr>
      <w:ins w:id="409" w:author="Author">
        <w:r>
          <w:rPr>
            <w:lang w:eastAsia="ko-KR"/>
          </w:rPr>
          <w:t>The payload header bitrate in kilobits per second is calculated by multiplying the IVAS RTP payload header size in bytes by 400 (assuming 50 frames per second and converting one byte to 8 bits).</w:t>
        </w:r>
      </w:ins>
    </w:p>
    <w:p w14:paraId="52591DA6" w14:textId="77777777" w:rsidR="0002639A" w:rsidRDefault="0002639A" w:rsidP="00EF5996">
      <w:pPr>
        <w:spacing w:after="0"/>
        <w:rPr>
          <w:ins w:id="410" w:author="Author"/>
          <w:noProof/>
        </w:rPr>
      </w:pPr>
    </w:p>
    <w:p w14:paraId="3FD33AC1" w14:textId="77777777" w:rsidR="0002639A" w:rsidRDefault="0002639A" w:rsidP="00EF5996">
      <w:pPr>
        <w:spacing w:after="0"/>
        <w:rPr>
          <w:ins w:id="411" w:author="Author"/>
          <w:noProof/>
        </w:rPr>
      </w:pPr>
      <w:ins w:id="412" w:author="Author">
        <w:r>
          <w:rPr>
            <w:noProof/>
          </w:rPr>
          <w:t>The coded format and sub-format change requests are always exluded in split rendering sessions in the receive direction because only split rendering mode is used in the send direction.</w:t>
        </w:r>
      </w:ins>
    </w:p>
    <w:p w14:paraId="2581C29A" w14:textId="77777777" w:rsidR="0002639A" w:rsidRDefault="0002639A" w:rsidP="00EF5996">
      <w:pPr>
        <w:spacing w:after="0"/>
        <w:rPr>
          <w:ins w:id="413" w:author="Author"/>
          <w:noProof/>
        </w:rPr>
      </w:pPr>
    </w:p>
    <w:p w14:paraId="7E13422B" w14:textId="77777777" w:rsidR="0002639A" w:rsidRDefault="0002639A" w:rsidP="00C011D9">
      <w:pPr>
        <w:pStyle w:val="TH"/>
        <w:rPr>
          <w:ins w:id="414" w:author="Author"/>
        </w:rPr>
      </w:pPr>
      <w:ins w:id="415" w:author="Author">
        <w:r w:rsidRPr="00567618">
          <w:lastRenderedPageBreak/>
          <w:t xml:space="preserve">Table </w:t>
        </w:r>
        <w:r>
          <w:t>Z</w:t>
        </w:r>
        <w:r w:rsidRPr="00567618">
          <w:t>.</w:t>
        </w:r>
        <w:r>
          <w:rPr>
            <w:lang w:eastAsia="ko-KR"/>
          </w:rPr>
          <w:t>3.2</w:t>
        </w:r>
        <w:r>
          <w:t>-1</w:t>
        </w:r>
        <w:r w:rsidRPr="00567618">
          <w:t xml:space="preserve">: </w:t>
        </w:r>
        <w:r>
          <w:t>IVAS split rendering request session conditions and effect to payload header size</w:t>
        </w:r>
      </w:ins>
    </w:p>
    <w:tbl>
      <w:tblPr>
        <w:tblStyle w:val="TableGrid"/>
        <w:tblW w:w="0" w:type="auto"/>
        <w:jc w:val="center"/>
        <w:tblLook w:val="04A0" w:firstRow="1" w:lastRow="0" w:firstColumn="1" w:lastColumn="0" w:noHBand="0" w:noVBand="1"/>
      </w:tblPr>
      <w:tblGrid>
        <w:gridCol w:w="1977"/>
        <w:gridCol w:w="1275"/>
        <w:gridCol w:w="916"/>
      </w:tblGrid>
      <w:tr w:rsidR="0002639A" w14:paraId="13279590" w14:textId="77777777" w:rsidTr="00C011D9">
        <w:trPr>
          <w:cantSplit/>
          <w:trHeight w:val="739"/>
          <w:jc w:val="center"/>
          <w:ins w:id="416" w:author="Author"/>
        </w:trPr>
        <w:tc>
          <w:tcPr>
            <w:tcW w:w="1977" w:type="dxa"/>
          </w:tcPr>
          <w:p w14:paraId="43DE5C9D" w14:textId="77777777" w:rsidR="0002639A" w:rsidRPr="00C011D9" w:rsidRDefault="0002639A" w:rsidP="00C011D9">
            <w:pPr>
              <w:pStyle w:val="TAH"/>
              <w:rPr>
                <w:ins w:id="417" w:author="Author"/>
              </w:rPr>
            </w:pPr>
            <w:ins w:id="418" w:author="Author">
              <w:r w:rsidRPr="00C011D9">
                <w:t>Session condition</w:t>
              </w:r>
            </w:ins>
          </w:p>
        </w:tc>
        <w:tc>
          <w:tcPr>
            <w:tcW w:w="1275" w:type="dxa"/>
          </w:tcPr>
          <w:p w14:paraId="4493C994" w14:textId="77777777" w:rsidR="0002639A" w:rsidRPr="00C011D9" w:rsidRDefault="0002639A" w:rsidP="00C011D9">
            <w:pPr>
              <w:pStyle w:val="TAH"/>
              <w:rPr>
                <w:ins w:id="419" w:author="Author"/>
              </w:rPr>
            </w:pPr>
            <w:ins w:id="420" w:author="Author">
              <w:r w:rsidRPr="00C011D9">
                <w:t>Split rendering request</w:t>
              </w:r>
            </w:ins>
          </w:p>
        </w:tc>
        <w:tc>
          <w:tcPr>
            <w:tcW w:w="910" w:type="dxa"/>
          </w:tcPr>
          <w:p w14:paraId="74A904BC" w14:textId="77777777" w:rsidR="0002639A" w:rsidRPr="00C011D9" w:rsidRDefault="0002639A" w:rsidP="00C011D9">
            <w:pPr>
              <w:pStyle w:val="TAH"/>
              <w:rPr>
                <w:ins w:id="421" w:author="Author"/>
              </w:rPr>
            </w:pPr>
            <w:ins w:id="422" w:author="Author">
              <w:r w:rsidRPr="00C011D9">
                <w:t>Total addition</w:t>
              </w:r>
            </w:ins>
          </w:p>
        </w:tc>
      </w:tr>
      <w:tr w:rsidR="0002639A" w14:paraId="40D3539A" w14:textId="77777777" w:rsidTr="00C011D9">
        <w:trPr>
          <w:cantSplit/>
          <w:trHeight w:val="692"/>
          <w:jc w:val="center"/>
          <w:ins w:id="423" w:author="Author"/>
        </w:trPr>
        <w:tc>
          <w:tcPr>
            <w:tcW w:w="1977" w:type="dxa"/>
          </w:tcPr>
          <w:p w14:paraId="70A17320" w14:textId="77777777" w:rsidR="0002639A" w:rsidRDefault="0002639A" w:rsidP="00C011D9">
            <w:pPr>
              <w:pStyle w:val="TAL"/>
              <w:rPr>
                <w:ins w:id="424" w:author="Author"/>
                <w:lang w:eastAsia="ko-KR"/>
              </w:rPr>
            </w:pPr>
            <w:proofErr w:type="spellStart"/>
            <w:ins w:id="425" w:author="Author">
              <w:r>
                <w:rPr>
                  <w:lang w:eastAsia="ko-KR"/>
                </w:rPr>
                <w:t>sr-dof</w:t>
              </w:r>
              <w:proofErr w:type="spellEnd"/>
              <w:r>
                <w:rPr>
                  <w:lang w:eastAsia="ko-KR"/>
                </w:rPr>
                <w:t xml:space="preserve"> indicates a diegetic stream (value of 0, 1, 2 or 3)</w:t>
              </w:r>
            </w:ins>
          </w:p>
        </w:tc>
        <w:tc>
          <w:tcPr>
            <w:tcW w:w="1275" w:type="dxa"/>
          </w:tcPr>
          <w:p w14:paraId="7CCA8D34" w14:textId="77777777" w:rsidR="0002639A" w:rsidRDefault="0002639A" w:rsidP="00C011D9">
            <w:pPr>
              <w:pStyle w:val="TAL"/>
              <w:rPr>
                <w:ins w:id="426" w:author="Author"/>
                <w:lang w:eastAsia="ko-KR"/>
              </w:rPr>
            </w:pPr>
            <w:ins w:id="427" w:author="Author">
              <w:r>
                <w:rPr>
                  <w:lang w:eastAsia="ko-KR"/>
                </w:rPr>
                <w:t>Enabled</w:t>
              </w:r>
            </w:ins>
          </w:p>
        </w:tc>
        <w:tc>
          <w:tcPr>
            <w:tcW w:w="910" w:type="dxa"/>
          </w:tcPr>
          <w:p w14:paraId="01980A64" w14:textId="77777777" w:rsidR="0002639A" w:rsidRDefault="0002639A" w:rsidP="00C011D9">
            <w:pPr>
              <w:pStyle w:val="TAL"/>
              <w:rPr>
                <w:ins w:id="428" w:author="Author"/>
                <w:lang w:eastAsia="ko-KR"/>
              </w:rPr>
            </w:pPr>
            <w:ins w:id="429" w:author="Author">
              <w:r>
                <w:rPr>
                  <w:lang w:eastAsia="ko-KR"/>
                </w:rPr>
                <w:t>1 byte</w:t>
              </w:r>
            </w:ins>
          </w:p>
        </w:tc>
      </w:tr>
      <w:tr w:rsidR="0002639A" w14:paraId="0AAD7402" w14:textId="77777777" w:rsidTr="00C011D9">
        <w:trPr>
          <w:cantSplit/>
          <w:trHeight w:val="703"/>
          <w:jc w:val="center"/>
          <w:ins w:id="430" w:author="Author"/>
        </w:trPr>
        <w:tc>
          <w:tcPr>
            <w:tcW w:w="1977" w:type="dxa"/>
          </w:tcPr>
          <w:p w14:paraId="063B1A69" w14:textId="77777777" w:rsidR="0002639A" w:rsidRDefault="0002639A" w:rsidP="00C011D9">
            <w:pPr>
              <w:pStyle w:val="TAL"/>
              <w:rPr>
                <w:ins w:id="431" w:author="Author"/>
                <w:lang w:eastAsia="ko-KR"/>
              </w:rPr>
            </w:pPr>
            <w:proofErr w:type="spellStart"/>
            <w:ins w:id="432" w:author="Author">
              <w:r>
                <w:rPr>
                  <w:lang w:eastAsia="ko-KR"/>
                </w:rPr>
                <w:t>sr-dof</w:t>
              </w:r>
              <w:proofErr w:type="spellEnd"/>
              <w:r>
                <w:rPr>
                  <w:lang w:eastAsia="ko-KR"/>
                </w:rPr>
                <w:t xml:space="preserve"> indicates a single non-diegetic stream (value of -1)</w:t>
              </w:r>
            </w:ins>
          </w:p>
        </w:tc>
        <w:tc>
          <w:tcPr>
            <w:tcW w:w="1275" w:type="dxa"/>
          </w:tcPr>
          <w:p w14:paraId="2470D675" w14:textId="77777777" w:rsidR="0002639A" w:rsidRDefault="0002639A" w:rsidP="00C011D9">
            <w:pPr>
              <w:pStyle w:val="TAL"/>
              <w:rPr>
                <w:ins w:id="433" w:author="Author"/>
                <w:lang w:eastAsia="ko-KR"/>
              </w:rPr>
            </w:pPr>
            <w:ins w:id="434" w:author="Author">
              <w:r>
                <w:rPr>
                  <w:lang w:eastAsia="ko-KR"/>
                </w:rPr>
                <w:t>Disabled</w:t>
              </w:r>
            </w:ins>
          </w:p>
        </w:tc>
        <w:tc>
          <w:tcPr>
            <w:tcW w:w="910" w:type="dxa"/>
          </w:tcPr>
          <w:p w14:paraId="17E015B5" w14:textId="77777777" w:rsidR="0002639A" w:rsidRDefault="0002639A" w:rsidP="00C011D9">
            <w:pPr>
              <w:pStyle w:val="TAL"/>
              <w:rPr>
                <w:ins w:id="435" w:author="Author"/>
                <w:lang w:eastAsia="ko-KR"/>
              </w:rPr>
            </w:pPr>
            <w:ins w:id="436" w:author="Author">
              <w:r>
                <w:rPr>
                  <w:lang w:eastAsia="ko-KR"/>
                </w:rPr>
                <w:t>0 bytes</w:t>
              </w:r>
            </w:ins>
          </w:p>
        </w:tc>
      </w:tr>
    </w:tbl>
    <w:p w14:paraId="3B482D7E" w14:textId="77777777" w:rsidR="0002639A" w:rsidRDefault="0002639A" w:rsidP="00EF5996">
      <w:pPr>
        <w:spacing w:after="0"/>
        <w:rPr>
          <w:ins w:id="437" w:author="Author"/>
          <w:noProof/>
        </w:rPr>
      </w:pPr>
    </w:p>
    <w:p w14:paraId="5B062086" w14:textId="77777777" w:rsidR="0002639A" w:rsidRDefault="0002639A" w:rsidP="00EF5996">
      <w:pPr>
        <w:spacing w:after="0"/>
        <w:rPr>
          <w:ins w:id="438" w:author="Author"/>
          <w:noProof/>
        </w:rPr>
      </w:pPr>
    </w:p>
    <w:p w14:paraId="151AA826" w14:textId="77777777" w:rsidR="0002639A" w:rsidRDefault="0002639A" w:rsidP="00EF5996">
      <w:pPr>
        <w:spacing w:after="0"/>
        <w:rPr>
          <w:ins w:id="439" w:author="Author"/>
          <w:noProof/>
        </w:rPr>
      </w:pPr>
    </w:p>
    <w:p w14:paraId="3AB169C2" w14:textId="77777777" w:rsidR="0002639A" w:rsidRDefault="0002639A" w:rsidP="00EF5996">
      <w:pPr>
        <w:spacing w:after="0"/>
        <w:rPr>
          <w:noProof/>
        </w:rPr>
      </w:pPr>
    </w:p>
    <w:p w14:paraId="43331AE8" w14:textId="77777777" w:rsidR="0002639A" w:rsidRDefault="0002639A"/>
    <w:p w14:paraId="1A9C118C" w14:textId="77777777" w:rsidR="0002639A" w:rsidRPr="004A3213" w:rsidRDefault="0002639A" w:rsidP="00907550">
      <w:pPr>
        <w:rPr>
          <w:rFonts w:eastAsia="DengXian"/>
        </w:rPr>
      </w:pPr>
    </w:p>
    <w:p w14:paraId="7059E479" w14:textId="77777777" w:rsidR="0002639A" w:rsidRPr="00CE4669" w:rsidRDefault="0002639A" w:rsidP="00907550">
      <w:pPr>
        <w:pStyle w:val="CRSeparator"/>
      </w:pPr>
      <w:r w:rsidRPr="00CE4669">
        <w:t>==============End of change==============</w:t>
      </w:r>
    </w:p>
    <w:p w14:paraId="439EF423" w14:textId="77777777" w:rsidR="0002639A" w:rsidRDefault="0002639A"/>
    <w:p w14:paraId="68C9CD36" w14:textId="77777777" w:rsidR="001E41F3" w:rsidRDefault="001E41F3">
      <w:pPr>
        <w:rPr>
          <w:noProof/>
        </w:rPr>
      </w:pPr>
    </w:p>
    <w:sectPr w:rsidR="001E41F3" w:rsidSect="000B7FED">
      <w:headerReference w:type="even" r:id="rId12"/>
      <w:headerReference w:type="default" r:id="rId13"/>
      <w:headerReference w:type="first" r:id="rId14"/>
      <w:footnotePr>
        <w:numRestart w:val="eachSect"/>
      </w:footnotePr>
      <w:pgSz w:w="11907" w:h="16840" w:code="9"/>
      <w:pgMar w:top="1418" w:right="1134" w:bottom="1134" w:left="1134" w:header="680" w:footer="567"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D9515" w14:textId="77777777" w:rsidR="001300BD" w:rsidRDefault="001300BD">
      <w:r>
        <w:separator/>
      </w:r>
    </w:p>
  </w:endnote>
  <w:endnote w:type="continuationSeparator" w:id="0">
    <w:p w14:paraId="5B2BE784" w14:textId="77777777" w:rsidR="001300BD" w:rsidRDefault="00130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G Times (WN)">
    <w:altName w:val="Arial"/>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75E13" w14:textId="77777777" w:rsidR="001300BD" w:rsidRDefault="001300BD">
      <w:r>
        <w:separator/>
      </w:r>
    </w:p>
  </w:footnote>
  <w:footnote w:type="continuationSeparator" w:id="0">
    <w:p w14:paraId="7F3D36E1" w14:textId="77777777" w:rsidR="001300BD" w:rsidRDefault="00130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50D00" w14:textId="77777777" w:rsidR="00695808" w:rsidRDefault="00695808">
    <w:r>
      <w:t xml:space="preserve">Page </w:t>
    </w:r>
    <w:r w:rsidR="008040A8">
      <w:fldChar w:fldCharType="begin"/>
    </w:r>
    <w:r w:rsidR="00374DD4">
      <w:instrText>PAGE</w:instrText>
    </w:r>
    <w:r w:rsidR="008040A8">
      <w:fldChar w:fldCharType="separate"/>
    </w:r>
    <w:r>
      <w:rPr>
        <w:noProof/>
      </w:rPr>
      <w:t>1</w:t>
    </w:r>
    <w:r w:rsidR="008040A8">
      <w:rPr>
        <w:noProof/>
      </w:rPr>
      <w:fldChar w:fldCharType="end"/>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BF6C0" w14:textId="77777777" w:rsidR="00695808" w:rsidRDefault="006958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1DD49" w14:textId="77777777" w:rsidR="00695808" w:rsidRDefault="00695808">
    <w:pPr>
      <w:pStyle w:val="Header"/>
      <w:tabs>
        <w:tab w:val="right" w:pos="9639"/>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89AFB" w14:textId="77777777" w:rsidR="00695808" w:rsidRDefault="00695808">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removePersonalInformation/>
  <w:removeDateAndTime/>
  <w:printFractionalCharacterWidth/>
  <w:embedSystemFonts/>
  <w:hideSpelling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22E4A"/>
    <w:rsid w:val="0002639A"/>
    <w:rsid w:val="00070E09"/>
    <w:rsid w:val="000A6394"/>
    <w:rsid w:val="000B7FED"/>
    <w:rsid w:val="000C038A"/>
    <w:rsid w:val="000C6598"/>
    <w:rsid w:val="000D44B3"/>
    <w:rsid w:val="00107451"/>
    <w:rsid w:val="001270B4"/>
    <w:rsid w:val="001300BD"/>
    <w:rsid w:val="00145D43"/>
    <w:rsid w:val="00192C46"/>
    <w:rsid w:val="001A08B3"/>
    <w:rsid w:val="001A7B60"/>
    <w:rsid w:val="001B52F0"/>
    <w:rsid w:val="001B7A65"/>
    <w:rsid w:val="001E41F3"/>
    <w:rsid w:val="00222518"/>
    <w:rsid w:val="00240F2C"/>
    <w:rsid w:val="0026004D"/>
    <w:rsid w:val="002640DD"/>
    <w:rsid w:val="00275D12"/>
    <w:rsid w:val="00284FEB"/>
    <w:rsid w:val="002860C4"/>
    <w:rsid w:val="002B5741"/>
    <w:rsid w:val="002E472E"/>
    <w:rsid w:val="002E5590"/>
    <w:rsid w:val="00305409"/>
    <w:rsid w:val="003609EF"/>
    <w:rsid w:val="0036231A"/>
    <w:rsid w:val="00374DD4"/>
    <w:rsid w:val="00386332"/>
    <w:rsid w:val="003E1A36"/>
    <w:rsid w:val="00410371"/>
    <w:rsid w:val="004242F1"/>
    <w:rsid w:val="00455609"/>
    <w:rsid w:val="004B75B7"/>
    <w:rsid w:val="004D5E28"/>
    <w:rsid w:val="004D60BB"/>
    <w:rsid w:val="0050622E"/>
    <w:rsid w:val="005141D9"/>
    <w:rsid w:val="0051580D"/>
    <w:rsid w:val="00547111"/>
    <w:rsid w:val="00592D74"/>
    <w:rsid w:val="005E2C44"/>
    <w:rsid w:val="00621188"/>
    <w:rsid w:val="006257ED"/>
    <w:rsid w:val="00653DE4"/>
    <w:rsid w:val="00661C9C"/>
    <w:rsid w:val="00665C47"/>
    <w:rsid w:val="00695808"/>
    <w:rsid w:val="006B46FB"/>
    <w:rsid w:val="006E21FB"/>
    <w:rsid w:val="00792342"/>
    <w:rsid w:val="007977A8"/>
    <w:rsid w:val="007B512A"/>
    <w:rsid w:val="007C2097"/>
    <w:rsid w:val="007D6A07"/>
    <w:rsid w:val="007F7259"/>
    <w:rsid w:val="008040A8"/>
    <w:rsid w:val="008279FA"/>
    <w:rsid w:val="008626E7"/>
    <w:rsid w:val="00870EE7"/>
    <w:rsid w:val="008863B9"/>
    <w:rsid w:val="0088692D"/>
    <w:rsid w:val="008A45A6"/>
    <w:rsid w:val="008D3CCC"/>
    <w:rsid w:val="008F3789"/>
    <w:rsid w:val="008F686C"/>
    <w:rsid w:val="00907550"/>
    <w:rsid w:val="009148DE"/>
    <w:rsid w:val="00941E30"/>
    <w:rsid w:val="009531B0"/>
    <w:rsid w:val="009741B3"/>
    <w:rsid w:val="009777D9"/>
    <w:rsid w:val="00991B88"/>
    <w:rsid w:val="009A5753"/>
    <w:rsid w:val="009A579D"/>
    <w:rsid w:val="009E3297"/>
    <w:rsid w:val="009F734F"/>
    <w:rsid w:val="00A246B6"/>
    <w:rsid w:val="00A47E70"/>
    <w:rsid w:val="00A50CF0"/>
    <w:rsid w:val="00A7671C"/>
    <w:rsid w:val="00AA2CBC"/>
    <w:rsid w:val="00AC5820"/>
    <w:rsid w:val="00AD1CD8"/>
    <w:rsid w:val="00B258BB"/>
    <w:rsid w:val="00B67B97"/>
    <w:rsid w:val="00B968C8"/>
    <w:rsid w:val="00BA3EC5"/>
    <w:rsid w:val="00BA51D9"/>
    <w:rsid w:val="00BB5DFC"/>
    <w:rsid w:val="00BD279D"/>
    <w:rsid w:val="00BD6BB8"/>
    <w:rsid w:val="00C66BA2"/>
    <w:rsid w:val="00C870F6"/>
    <w:rsid w:val="00C907B5"/>
    <w:rsid w:val="00C95985"/>
    <w:rsid w:val="00CC5026"/>
    <w:rsid w:val="00CC68D0"/>
    <w:rsid w:val="00D03F9A"/>
    <w:rsid w:val="00D06D51"/>
    <w:rsid w:val="00D24991"/>
    <w:rsid w:val="00D50255"/>
    <w:rsid w:val="00D66520"/>
    <w:rsid w:val="00D84AE9"/>
    <w:rsid w:val="00D9124E"/>
    <w:rsid w:val="00D962A7"/>
    <w:rsid w:val="00DE34CF"/>
    <w:rsid w:val="00E13F3D"/>
    <w:rsid w:val="00E34898"/>
    <w:rsid w:val="00E37C8C"/>
    <w:rsid w:val="00E7195F"/>
    <w:rsid w:val="00EB09B7"/>
    <w:rsid w:val="00EE7D7C"/>
    <w:rsid w:val="00F25D98"/>
    <w:rsid w:val="00F300FB"/>
    <w:rsid w:val="00F370D2"/>
    <w:rsid w:val="00F4654E"/>
    <w:rsid w:val="00FB6386"/>
    <w:rsid w:val="00FC7F4D"/>
  </w:rsids>
  <m:mathPr>
    <m:mathFont m:val="Cambria Math"/>
    <m:brkBin m:val="before"/>
    <m:brkBinSub m:val="--"/>
    <m:smallFrac m:val="0"/>
    <m:dispDef/>
    <m:lMargin m:val="0"/>
    <m:rMargin m:val="0"/>
    <m:defJc m:val="centerGroup"/>
    <m:wrapIndent m:val="1440"/>
    <m:intLim m:val="subSup"/>
    <m:naryLim m:val="undOvr"/>
  </m:mathPr>
  <w:themeFontLang w:val="fr-FR"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4FB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N)" w:eastAsia="Times New Roman" w:hAnsi="CG Times (W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6332"/>
    <w:pPr>
      <w:overflowPunct w:val="0"/>
      <w:autoSpaceDE w:val="0"/>
      <w:autoSpaceDN w:val="0"/>
      <w:adjustRightInd w:val="0"/>
      <w:spacing w:after="180"/>
      <w:textAlignment w:val="baseline"/>
    </w:pPr>
    <w:rPr>
      <w:rFonts w:ascii="Times New Roman" w:hAnsi="Times New Roman"/>
      <w:lang w:val="en-GB" w:eastAsia="en-GB"/>
    </w:rPr>
  </w:style>
  <w:style w:type="paragraph" w:styleId="Heading1">
    <w:name w:val="heading 1"/>
    <w:next w:val="Normal"/>
    <w:link w:val="Heading1Char"/>
    <w:uiPriority w:val="9"/>
    <w:qFormat/>
    <w:rsid w:val="00386332"/>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eastAsia="en-GB"/>
    </w:rPr>
  </w:style>
  <w:style w:type="paragraph" w:styleId="Heading2">
    <w:name w:val="heading 2"/>
    <w:basedOn w:val="Heading1"/>
    <w:next w:val="Normal"/>
    <w:link w:val="Heading2Char"/>
    <w:qFormat/>
    <w:rsid w:val="00386332"/>
    <w:pPr>
      <w:pBdr>
        <w:top w:val="none" w:sz="0" w:space="0" w:color="auto"/>
      </w:pBdr>
      <w:spacing w:before="180"/>
      <w:outlineLvl w:val="1"/>
    </w:pPr>
    <w:rPr>
      <w:sz w:val="32"/>
    </w:rPr>
  </w:style>
  <w:style w:type="paragraph" w:styleId="Heading3">
    <w:name w:val="heading 3"/>
    <w:aliases w:val="Alt+3,Alt+31,Alt+32,Alt+33,Alt+311,Alt+321,Alt+34,Alt+35,Alt+36,Alt+37,Alt+38,Alt+39,Alt+310,Alt+312,Alt+322,Alt+313,Alt+314"/>
    <w:basedOn w:val="Heading2"/>
    <w:next w:val="Normal"/>
    <w:link w:val="Heading3Char"/>
    <w:uiPriority w:val="9"/>
    <w:qFormat/>
    <w:rsid w:val="00386332"/>
    <w:pPr>
      <w:spacing w:before="120"/>
      <w:outlineLvl w:val="2"/>
    </w:pPr>
    <w:rPr>
      <w:sz w:val="28"/>
    </w:rPr>
  </w:style>
  <w:style w:type="paragraph" w:styleId="Heading4">
    <w:name w:val="heading 4"/>
    <w:basedOn w:val="Heading3"/>
    <w:next w:val="Normal"/>
    <w:qFormat/>
    <w:rsid w:val="00386332"/>
    <w:pPr>
      <w:ind w:left="1418" w:hanging="1418"/>
      <w:outlineLvl w:val="3"/>
    </w:pPr>
    <w:rPr>
      <w:sz w:val="24"/>
    </w:rPr>
  </w:style>
  <w:style w:type="paragraph" w:styleId="Heading5">
    <w:name w:val="heading 5"/>
    <w:basedOn w:val="Heading4"/>
    <w:next w:val="Normal"/>
    <w:qFormat/>
    <w:rsid w:val="00386332"/>
    <w:pPr>
      <w:ind w:left="1701" w:hanging="1701"/>
      <w:outlineLvl w:val="4"/>
    </w:pPr>
    <w:rPr>
      <w:sz w:val="22"/>
    </w:rPr>
  </w:style>
  <w:style w:type="paragraph" w:styleId="Heading6">
    <w:name w:val="heading 6"/>
    <w:basedOn w:val="H6"/>
    <w:next w:val="Normal"/>
    <w:qFormat/>
    <w:rsid w:val="00386332"/>
    <w:pPr>
      <w:outlineLvl w:val="5"/>
    </w:pPr>
  </w:style>
  <w:style w:type="paragraph" w:styleId="Heading7">
    <w:name w:val="heading 7"/>
    <w:basedOn w:val="H6"/>
    <w:next w:val="Normal"/>
    <w:qFormat/>
    <w:rsid w:val="00386332"/>
    <w:pPr>
      <w:outlineLvl w:val="6"/>
    </w:pPr>
  </w:style>
  <w:style w:type="paragraph" w:styleId="Heading8">
    <w:name w:val="heading 8"/>
    <w:basedOn w:val="Heading1"/>
    <w:next w:val="Normal"/>
    <w:link w:val="Heading8Char"/>
    <w:uiPriority w:val="9"/>
    <w:qFormat/>
    <w:rsid w:val="00386332"/>
    <w:pPr>
      <w:ind w:left="0" w:firstLine="0"/>
      <w:outlineLvl w:val="7"/>
    </w:pPr>
  </w:style>
  <w:style w:type="paragraph" w:styleId="Heading9">
    <w:name w:val="heading 9"/>
    <w:basedOn w:val="Heading8"/>
    <w:next w:val="Normal"/>
    <w:qFormat/>
    <w:rsid w:val="0038633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semiHidden/>
    <w:rsid w:val="00386332"/>
    <w:pPr>
      <w:spacing w:before="180"/>
      <w:ind w:left="2693" w:hanging="2693"/>
    </w:pPr>
    <w:rPr>
      <w:b/>
    </w:rPr>
  </w:style>
  <w:style w:type="paragraph" w:styleId="TOC1">
    <w:name w:val="toc 1"/>
    <w:semiHidden/>
    <w:rsid w:val="00386332"/>
    <w:pPr>
      <w:keepNext/>
      <w:keepLines/>
      <w:widowControl w:val="0"/>
      <w:tabs>
        <w:tab w:val="right" w:leader="dot" w:pos="9639"/>
      </w:tabs>
      <w:overflowPunct w:val="0"/>
      <w:autoSpaceDE w:val="0"/>
      <w:autoSpaceDN w:val="0"/>
      <w:adjustRightInd w:val="0"/>
      <w:spacing w:before="120"/>
      <w:ind w:left="567" w:right="425" w:hanging="567"/>
      <w:textAlignment w:val="baseline"/>
    </w:pPr>
    <w:rPr>
      <w:rFonts w:ascii="Times New Roman" w:hAnsi="Times New Roman"/>
      <w:noProof/>
      <w:sz w:val="22"/>
      <w:lang w:val="en-GB" w:eastAsia="en-GB"/>
    </w:rPr>
  </w:style>
  <w:style w:type="paragraph" w:customStyle="1" w:styleId="ZT">
    <w:name w:val="ZT"/>
    <w:rsid w:val="00386332"/>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eastAsia="en-GB"/>
    </w:rPr>
  </w:style>
  <w:style w:type="paragraph" w:styleId="TOC5">
    <w:name w:val="toc 5"/>
    <w:basedOn w:val="TOC4"/>
    <w:semiHidden/>
    <w:rsid w:val="00386332"/>
    <w:pPr>
      <w:ind w:left="1701" w:hanging="1701"/>
    </w:pPr>
  </w:style>
  <w:style w:type="paragraph" w:styleId="TOC4">
    <w:name w:val="toc 4"/>
    <w:basedOn w:val="TOC3"/>
    <w:semiHidden/>
    <w:rsid w:val="00386332"/>
    <w:pPr>
      <w:ind w:left="1418" w:hanging="1418"/>
    </w:pPr>
  </w:style>
  <w:style w:type="paragraph" w:styleId="TOC3">
    <w:name w:val="toc 3"/>
    <w:basedOn w:val="TOC2"/>
    <w:semiHidden/>
    <w:rsid w:val="00386332"/>
    <w:pPr>
      <w:ind w:left="1134" w:hanging="1134"/>
    </w:pPr>
  </w:style>
  <w:style w:type="paragraph" w:styleId="TOC2">
    <w:name w:val="toc 2"/>
    <w:basedOn w:val="TOC1"/>
    <w:semiHidden/>
    <w:rsid w:val="00386332"/>
    <w:pPr>
      <w:keepNext w:val="0"/>
      <w:spacing w:before="0"/>
      <w:ind w:left="851" w:hanging="851"/>
    </w:pPr>
    <w:rPr>
      <w:sz w:val="20"/>
    </w:rPr>
  </w:style>
  <w:style w:type="paragraph" w:styleId="Index2">
    <w:name w:val="index 2"/>
    <w:basedOn w:val="Index1"/>
    <w:semiHidden/>
    <w:rsid w:val="00386332"/>
    <w:pPr>
      <w:ind w:left="284"/>
    </w:pPr>
  </w:style>
  <w:style w:type="paragraph" w:styleId="Index1">
    <w:name w:val="index 1"/>
    <w:basedOn w:val="Normal"/>
    <w:semiHidden/>
    <w:rsid w:val="00386332"/>
    <w:pPr>
      <w:keepLines/>
      <w:spacing w:after="0"/>
    </w:pPr>
  </w:style>
  <w:style w:type="paragraph" w:customStyle="1" w:styleId="ZH">
    <w:name w:val="ZH"/>
    <w:rsid w:val="00386332"/>
    <w:pPr>
      <w:framePr w:wrap="notBeside" w:vAnchor="page" w:hAnchor="margin" w:xAlign="center" w:y="6805"/>
      <w:widowControl w:val="0"/>
      <w:overflowPunct w:val="0"/>
      <w:autoSpaceDE w:val="0"/>
      <w:autoSpaceDN w:val="0"/>
      <w:adjustRightInd w:val="0"/>
      <w:textAlignment w:val="baseline"/>
    </w:pPr>
    <w:rPr>
      <w:rFonts w:ascii="Arial" w:hAnsi="Arial"/>
      <w:noProof/>
      <w:lang w:val="en-GB" w:eastAsia="en-GB"/>
    </w:rPr>
  </w:style>
  <w:style w:type="paragraph" w:customStyle="1" w:styleId="TT">
    <w:name w:val="TT"/>
    <w:basedOn w:val="Heading1"/>
    <w:next w:val="Normal"/>
    <w:rsid w:val="00386332"/>
    <w:pPr>
      <w:outlineLvl w:val="9"/>
    </w:pPr>
  </w:style>
  <w:style w:type="paragraph" w:styleId="ListNumber2">
    <w:name w:val="List Number 2"/>
    <w:basedOn w:val="ListNumber"/>
    <w:rsid w:val="00386332"/>
    <w:pPr>
      <w:ind w:left="851"/>
    </w:pPr>
  </w:style>
  <w:style w:type="paragraph" w:styleId="Header">
    <w:name w:val="header"/>
    <w:rsid w:val="00386332"/>
    <w:pPr>
      <w:widowControl w:val="0"/>
      <w:overflowPunct w:val="0"/>
      <w:autoSpaceDE w:val="0"/>
      <w:autoSpaceDN w:val="0"/>
      <w:adjustRightInd w:val="0"/>
      <w:textAlignment w:val="baseline"/>
    </w:pPr>
    <w:rPr>
      <w:rFonts w:ascii="Arial" w:hAnsi="Arial"/>
      <w:b/>
      <w:noProof/>
      <w:sz w:val="18"/>
      <w:lang w:val="en-GB" w:eastAsia="en-GB"/>
    </w:rPr>
  </w:style>
  <w:style w:type="character" w:styleId="FootnoteReference">
    <w:name w:val="footnote reference"/>
    <w:basedOn w:val="DefaultParagraphFont"/>
    <w:semiHidden/>
    <w:rsid w:val="00386332"/>
    <w:rPr>
      <w:b/>
      <w:position w:val="6"/>
      <w:sz w:val="16"/>
    </w:rPr>
  </w:style>
  <w:style w:type="paragraph" w:styleId="FootnoteText">
    <w:name w:val="footnote text"/>
    <w:basedOn w:val="Normal"/>
    <w:semiHidden/>
    <w:rsid w:val="00386332"/>
    <w:pPr>
      <w:keepLines/>
      <w:spacing w:after="0"/>
      <w:ind w:left="454" w:hanging="454"/>
    </w:pPr>
    <w:rPr>
      <w:sz w:val="16"/>
    </w:rPr>
  </w:style>
  <w:style w:type="paragraph" w:customStyle="1" w:styleId="TAH">
    <w:name w:val="TAH"/>
    <w:basedOn w:val="TAC"/>
    <w:link w:val="TAHCar"/>
    <w:qFormat/>
    <w:rsid w:val="00386332"/>
    <w:rPr>
      <w:b/>
    </w:rPr>
  </w:style>
  <w:style w:type="paragraph" w:customStyle="1" w:styleId="TAC">
    <w:name w:val="TAC"/>
    <w:basedOn w:val="TAL"/>
    <w:rsid w:val="00386332"/>
    <w:pPr>
      <w:jc w:val="center"/>
    </w:pPr>
  </w:style>
  <w:style w:type="paragraph" w:customStyle="1" w:styleId="TF">
    <w:name w:val="TF"/>
    <w:basedOn w:val="TH"/>
    <w:rsid w:val="00386332"/>
    <w:pPr>
      <w:keepNext w:val="0"/>
      <w:spacing w:before="0" w:after="240"/>
    </w:pPr>
  </w:style>
  <w:style w:type="paragraph" w:customStyle="1" w:styleId="NO">
    <w:name w:val="NO"/>
    <w:basedOn w:val="Normal"/>
    <w:link w:val="NOChar"/>
    <w:qFormat/>
    <w:rsid w:val="00386332"/>
    <w:pPr>
      <w:keepLines/>
      <w:ind w:left="1135" w:hanging="851"/>
    </w:pPr>
  </w:style>
  <w:style w:type="paragraph" w:styleId="TOC9">
    <w:name w:val="toc 9"/>
    <w:basedOn w:val="TOC8"/>
    <w:semiHidden/>
    <w:rsid w:val="00386332"/>
    <w:pPr>
      <w:ind w:left="1418" w:hanging="1418"/>
    </w:pPr>
  </w:style>
  <w:style w:type="paragraph" w:customStyle="1" w:styleId="EX">
    <w:name w:val="EX"/>
    <w:basedOn w:val="Normal"/>
    <w:rsid w:val="00386332"/>
    <w:pPr>
      <w:keepLines/>
      <w:ind w:left="1702" w:hanging="1418"/>
    </w:pPr>
  </w:style>
  <w:style w:type="paragraph" w:customStyle="1" w:styleId="FP">
    <w:name w:val="FP"/>
    <w:basedOn w:val="Normal"/>
    <w:rsid w:val="00386332"/>
    <w:pPr>
      <w:spacing w:after="0"/>
    </w:pPr>
  </w:style>
  <w:style w:type="paragraph" w:customStyle="1" w:styleId="LD">
    <w:name w:val="LD"/>
    <w:rsid w:val="00386332"/>
    <w:pPr>
      <w:keepNext/>
      <w:keepLines/>
      <w:overflowPunct w:val="0"/>
      <w:autoSpaceDE w:val="0"/>
      <w:autoSpaceDN w:val="0"/>
      <w:adjustRightInd w:val="0"/>
      <w:spacing w:line="180" w:lineRule="exact"/>
      <w:textAlignment w:val="baseline"/>
    </w:pPr>
    <w:rPr>
      <w:rFonts w:ascii="Courier New" w:hAnsi="Courier New"/>
      <w:noProof/>
      <w:lang w:val="en-GB" w:eastAsia="en-GB"/>
    </w:rPr>
  </w:style>
  <w:style w:type="paragraph" w:customStyle="1" w:styleId="NW">
    <w:name w:val="NW"/>
    <w:basedOn w:val="NO"/>
    <w:rsid w:val="00386332"/>
    <w:pPr>
      <w:spacing w:after="0"/>
    </w:pPr>
  </w:style>
  <w:style w:type="paragraph" w:customStyle="1" w:styleId="EW">
    <w:name w:val="EW"/>
    <w:basedOn w:val="EX"/>
    <w:rsid w:val="00386332"/>
    <w:pPr>
      <w:spacing w:after="0"/>
    </w:pPr>
  </w:style>
  <w:style w:type="paragraph" w:styleId="TOC6">
    <w:name w:val="toc 6"/>
    <w:basedOn w:val="TOC5"/>
    <w:next w:val="Normal"/>
    <w:semiHidden/>
    <w:rsid w:val="00386332"/>
    <w:pPr>
      <w:ind w:left="1985" w:hanging="1985"/>
    </w:pPr>
  </w:style>
  <w:style w:type="paragraph" w:styleId="TOC7">
    <w:name w:val="toc 7"/>
    <w:basedOn w:val="TOC6"/>
    <w:next w:val="Normal"/>
    <w:semiHidden/>
    <w:rsid w:val="00386332"/>
    <w:pPr>
      <w:ind w:left="2268" w:hanging="2268"/>
    </w:pPr>
  </w:style>
  <w:style w:type="paragraph" w:styleId="ListBullet2">
    <w:name w:val="List Bullet 2"/>
    <w:basedOn w:val="ListBullet"/>
    <w:rsid w:val="00386332"/>
    <w:pPr>
      <w:ind w:left="851"/>
    </w:pPr>
  </w:style>
  <w:style w:type="paragraph" w:styleId="ListBullet3">
    <w:name w:val="List Bullet 3"/>
    <w:basedOn w:val="ListBullet2"/>
    <w:rsid w:val="00386332"/>
    <w:pPr>
      <w:ind w:left="1135"/>
    </w:pPr>
  </w:style>
  <w:style w:type="paragraph" w:styleId="ListNumber">
    <w:name w:val="List Number"/>
    <w:basedOn w:val="List"/>
    <w:rsid w:val="00386332"/>
  </w:style>
  <w:style w:type="paragraph" w:customStyle="1" w:styleId="EQ">
    <w:name w:val="EQ"/>
    <w:basedOn w:val="Normal"/>
    <w:next w:val="Normal"/>
    <w:rsid w:val="00386332"/>
    <w:pPr>
      <w:keepLines/>
      <w:tabs>
        <w:tab w:val="center" w:pos="4536"/>
        <w:tab w:val="right" w:pos="9072"/>
      </w:tabs>
    </w:pPr>
    <w:rPr>
      <w:noProof/>
    </w:rPr>
  </w:style>
  <w:style w:type="paragraph" w:customStyle="1" w:styleId="TH">
    <w:name w:val="TH"/>
    <w:basedOn w:val="Normal"/>
    <w:link w:val="THChar"/>
    <w:qFormat/>
    <w:rsid w:val="00386332"/>
    <w:pPr>
      <w:keepNext/>
      <w:keepLines/>
      <w:spacing w:before="60"/>
      <w:jc w:val="center"/>
    </w:pPr>
    <w:rPr>
      <w:rFonts w:ascii="Arial" w:hAnsi="Arial"/>
      <w:b/>
    </w:rPr>
  </w:style>
  <w:style w:type="paragraph" w:customStyle="1" w:styleId="NF">
    <w:name w:val="NF"/>
    <w:basedOn w:val="NO"/>
    <w:rsid w:val="00386332"/>
    <w:pPr>
      <w:keepNext/>
      <w:spacing w:after="0"/>
    </w:pPr>
    <w:rPr>
      <w:rFonts w:ascii="Arial" w:hAnsi="Arial"/>
      <w:sz w:val="18"/>
    </w:rPr>
  </w:style>
  <w:style w:type="paragraph" w:customStyle="1" w:styleId="PL">
    <w:name w:val="PL"/>
    <w:rsid w:val="0038633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eastAsia="en-GB"/>
    </w:rPr>
  </w:style>
  <w:style w:type="paragraph" w:customStyle="1" w:styleId="TAR">
    <w:name w:val="TAR"/>
    <w:basedOn w:val="TAL"/>
    <w:rsid w:val="00386332"/>
    <w:pPr>
      <w:jc w:val="right"/>
    </w:pPr>
  </w:style>
  <w:style w:type="paragraph" w:customStyle="1" w:styleId="H6">
    <w:name w:val="H6"/>
    <w:basedOn w:val="Heading5"/>
    <w:next w:val="Normal"/>
    <w:rsid w:val="00386332"/>
    <w:pPr>
      <w:ind w:left="1985" w:hanging="1985"/>
      <w:outlineLvl w:val="9"/>
    </w:pPr>
    <w:rPr>
      <w:sz w:val="20"/>
    </w:rPr>
  </w:style>
  <w:style w:type="paragraph" w:customStyle="1" w:styleId="TAN">
    <w:name w:val="TAN"/>
    <w:basedOn w:val="TAL"/>
    <w:rsid w:val="00386332"/>
    <w:pPr>
      <w:ind w:left="851" w:hanging="851"/>
    </w:pPr>
  </w:style>
  <w:style w:type="paragraph" w:customStyle="1" w:styleId="TAL">
    <w:name w:val="TAL"/>
    <w:basedOn w:val="Normal"/>
    <w:link w:val="TALCar"/>
    <w:qFormat/>
    <w:rsid w:val="00386332"/>
    <w:pPr>
      <w:keepNext/>
      <w:keepLines/>
      <w:spacing w:after="0"/>
    </w:pPr>
    <w:rPr>
      <w:rFonts w:ascii="Arial" w:hAnsi="Arial"/>
      <w:sz w:val="18"/>
    </w:rPr>
  </w:style>
  <w:style w:type="paragraph" w:customStyle="1" w:styleId="ZA">
    <w:name w:val="ZA"/>
    <w:rsid w:val="0038633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eastAsia="en-GB"/>
    </w:rPr>
  </w:style>
  <w:style w:type="paragraph" w:customStyle="1" w:styleId="ZB">
    <w:name w:val="ZB"/>
    <w:rsid w:val="0038633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eastAsia="en-GB"/>
    </w:rPr>
  </w:style>
  <w:style w:type="paragraph" w:customStyle="1" w:styleId="ZD">
    <w:name w:val="ZD"/>
    <w:rsid w:val="00386332"/>
    <w:pPr>
      <w:framePr w:wrap="notBeside" w:vAnchor="page" w:hAnchor="margin" w:y="15764"/>
      <w:widowControl w:val="0"/>
      <w:overflowPunct w:val="0"/>
      <w:autoSpaceDE w:val="0"/>
      <w:autoSpaceDN w:val="0"/>
      <w:adjustRightInd w:val="0"/>
      <w:textAlignment w:val="baseline"/>
    </w:pPr>
    <w:rPr>
      <w:rFonts w:ascii="Arial" w:hAnsi="Arial"/>
      <w:noProof/>
      <w:sz w:val="32"/>
      <w:lang w:val="en-GB" w:eastAsia="en-GB"/>
    </w:rPr>
  </w:style>
  <w:style w:type="paragraph" w:customStyle="1" w:styleId="ZU">
    <w:name w:val="ZU"/>
    <w:rsid w:val="0038633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eastAsia="en-GB"/>
    </w:rPr>
  </w:style>
  <w:style w:type="paragraph" w:customStyle="1" w:styleId="ZV">
    <w:name w:val="ZV"/>
    <w:basedOn w:val="ZU"/>
    <w:rsid w:val="00386332"/>
    <w:pPr>
      <w:framePr w:wrap="notBeside" w:y="16161"/>
    </w:pPr>
  </w:style>
  <w:style w:type="character" w:customStyle="1" w:styleId="ZGSM">
    <w:name w:val="ZGSM"/>
    <w:rsid w:val="00386332"/>
  </w:style>
  <w:style w:type="paragraph" w:styleId="List2">
    <w:name w:val="List 2"/>
    <w:basedOn w:val="List"/>
    <w:rsid w:val="00386332"/>
    <w:pPr>
      <w:ind w:left="851"/>
    </w:pPr>
  </w:style>
  <w:style w:type="paragraph" w:customStyle="1" w:styleId="ZG">
    <w:name w:val="ZG"/>
    <w:rsid w:val="0038633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eastAsia="en-GB"/>
    </w:rPr>
  </w:style>
  <w:style w:type="paragraph" w:styleId="List3">
    <w:name w:val="List 3"/>
    <w:basedOn w:val="List2"/>
    <w:rsid w:val="00386332"/>
    <w:pPr>
      <w:ind w:left="1135"/>
    </w:pPr>
  </w:style>
  <w:style w:type="paragraph" w:styleId="List4">
    <w:name w:val="List 4"/>
    <w:basedOn w:val="List3"/>
    <w:rsid w:val="00386332"/>
    <w:pPr>
      <w:ind w:left="1418"/>
    </w:pPr>
  </w:style>
  <w:style w:type="paragraph" w:styleId="List5">
    <w:name w:val="List 5"/>
    <w:basedOn w:val="List4"/>
    <w:rsid w:val="00386332"/>
    <w:pPr>
      <w:ind w:left="1702"/>
    </w:pPr>
  </w:style>
  <w:style w:type="paragraph" w:customStyle="1" w:styleId="EditorsNote">
    <w:name w:val="Editor's Note"/>
    <w:basedOn w:val="NO"/>
    <w:rsid w:val="00386332"/>
    <w:rPr>
      <w:color w:val="FF0000"/>
    </w:rPr>
  </w:style>
  <w:style w:type="paragraph" w:styleId="List">
    <w:name w:val="List"/>
    <w:basedOn w:val="Normal"/>
    <w:rsid w:val="00386332"/>
    <w:pPr>
      <w:ind w:left="568" w:hanging="284"/>
    </w:pPr>
  </w:style>
  <w:style w:type="paragraph" w:styleId="ListBullet">
    <w:name w:val="List Bullet"/>
    <w:basedOn w:val="List"/>
    <w:rsid w:val="00386332"/>
  </w:style>
  <w:style w:type="paragraph" w:styleId="ListBullet4">
    <w:name w:val="List Bullet 4"/>
    <w:basedOn w:val="ListBullet3"/>
    <w:rsid w:val="00386332"/>
    <w:pPr>
      <w:ind w:left="1418"/>
    </w:pPr>
  </w:style>
  <w:style w:type="paragraph" w:styleId="ListBullet5">
    <w:name w:val="List Bullet 5"/>
    <w:basedOn w:val="ListBullet4"/>
    <w:rsid w:val="00386332"/>
    <w:pPr>
      <w:ind w:left="1702"/>
    </w:pPr>
  </w:style>
  <w:style w:type="paragraph" w:customStyle="1" w:styleId="B1">
    <w:name w:val="B1"/>
    <w:basedOn w:val="List"/>
    <w:link w:val="B1Char"/>
    <w:qFormat/>
    <w:rsid w:val="00386332"/>
  </w:style>
  <w:style w:type="paragraph" w:customStyle="1" w:styleId="B2">
    <w:name w:val="B2"/>
    <w:basedOn w:val="List2"/>
    <w:rsid w:val="00386332"/>
  </w:style>
  <w:style w:type="paragraph" w:customStyle="1" w:styleId="B3">
    <w:name w:val="B3"/>
    <w:basedOn w:val="List3"/>
    <w:rsid w:val="00386332"/>
  </w:style>
  <w:style w:type="paragraph" w:customStyle="1" w:styleId="B4">
    <w:name w:val="B4"/>
    <w:basedOn w:val="List4"/>
    <w:rsid w:val="00386332"/>
  </w:style>
  <w:style w:type="paragraph" w:customStyle="1" w:styleId="B5">
    <w:name w:val="B5"/>
    <w:basedOn w:val="List5"/>
    <w:rsid w:val="00386332"/>
  </w:style>
  <w:style w:type="paragraph" w:styleId="Footer">
    <w:name w:val="footer"/>
    <w:basedOn w:val="Header"/>
    <w:rsid w:val="00386332"/>
    <w:pPr>
      <w:jc w:val="center"/>
    </w:pPr>
    <w:rPr>
      <w:i/>
    </w:rPr>
  </w:style>
  <w:style w:type="paragraph" w:customStyle="1" w:styleId="ZTD">
    <w:name w:val="ZTD"/>
    <w:basedOn w:val="ZB"/>
    <w:rsid w:val="00386332"/>
    <w:pPr>
      <w:framePr w:hRule="auto" w:wrap="notBeside" w:y="852"/>
    </w:pPr>
    <w:rPr>
      <w:i w:val="0"/>
      <w:sz w:val="40"/>
    </w:rPr>
  </w:style>
  <w:style w:type="paragraph" w:customStyle="1" w:styleId="CRCoverPage">
    <w:name w:val="CR Cover Page"/>
    <w:rsid w:val="000B7FED"/>
    <w:pPr>
      <w:spacing w:after="120"/>
    </w:pPr>
    <w:rPr>
      <w:rFonts w:ascii="Arial" w:hAnsi="Arial"/>
      <w:lang w:val="en-GB" w:eastAsia="en-US"/>
    </w:rPr>
  </w:style>
  <w:style w:type="paragraph" w:customStyle="1" w:styleId="tdoc-header">
    <w:name w:val="tdoc-header"/>
    <w:rsid w:val="000B7FED"/>
    <w:rPr>
      <w:rFonts w:ascii="Arial" w:hAnsi="Arial"/>
      <w:noProof/>
      <w:sz w:val="24"/>
      <w:lang w:val="en-GB" w:eastAsia="en-US"/>
    </w:rPr>
  </w:style>
  <w:style w:type="character" w:styleId="Hyperlink">
    <w:name w:val="Hyperlink"/>
    <w:rsid w:val="000B7FED"/>
    <w:rPr>
      <w:color w:val="0000FF"/>
      <w:u w:val="single"/>
    </w:rPr>
  </w:style>
  <w:style w:type="character" w:styleId="CommentReference">
    <w:name w:val="annotation reference"/>
    <w:semiHidden/>
    <w:rsid w:val="000B7FED"/>
    <w:rPr>
      <w:sz w:val="16"/>
    </w:rPr>
  </w:style>
  <w:style w:type="paragraph" w:styleId="CommentText">
    <w:name w:val="annotation text"/>
    <w:basedOn w:val="Normal"/>
    <w:semiHidden/>
    <w:rsid w:val="000B7FED"/>
  </w:style>
  <w:style w:type="character" w:styleId="FollowedHyperlink">
    <w:name w:val="FollowedHyperlink"/>
    <w:rsid w:val="000B7FED"/>
    <w:rPr>
      <w:color w:val="800080"/>
      <w:u w:val="single"/>
    </w:rPr>
  </w:style>
  <w:style w:type="paragraph" w:styleId="BalloonText">
    <w:name w:val="Balloon Text"/>
    <w:basedOn w:val="Normal"/>
    <w:semiHidden/>
    <w:rsid w:val="000B7FED"/>
    <w:rPr>
      <w:rFonts w:ascii="Tahoma" w:hAnsi="Tahoma" w:cs="Tahoma"/>
      <w:sz w:val="16"/>
      <w:szCs w:val="16"/>
    </w:rPr>
  </w:style>
  <w:style w:type="paragraph" w:styleId="CommentSubject">
    <w:name w:val="annotation subject"/>
    <w:basedOn w:val="CommentText"/>
    <w:next w:val="CommentText"/>
    <w:semiHidden/>
    <w:rsid w:val="000B7FED"/>
    <w:rPr>
      <w:b/>
      <w:bCs/>
    </w:rPr>
  </w:style>
  <w:style w:type="paragraph" w:styleId="DocumentMap">
    <w:name w:val="Document Map"/>
    <w:basedOn w:val="Normal"/>
    <w:semiHidden/>
    <w:rsid w:val="005E2C44"/>
    <w:pPr>
      <w:shd w:val="clear" w:color="auto" w:fill="000080"/>
    </w:pPr>
    <w:rPr>
      <w:rFonts w:ascii="Tahoma" w:hAnsi="Tahoma" w:cs="Tahoma"/>
    </w:rPr>
  </w:style>
  <w:style w:type="paragraph" w:customStyle="1" w:styleId="CRSeparator">
    <w:name w:val="CR_Separator"/>
    <w:basedOn w:val="Normal"/>
    <w:link w:val="CRSeparatorChar"/>
    <w:rsid w:val="00907550"/>
    <w:pPr>
      <w:jc w:val="center"/>
    </w:pPr>
    <w:rPr>
      <w:color w:val="0000FF"/>
      <w:sz w:val="36"/>
      <w:szCs w:val="36"/>
    </w:rPr>
  </w:style>
  <w:style w:type="character" w:customStyle="1" w:styleId="CRSeparatorChar">
    <w:name w:val="CR_Separator Char"/>
    <w:basedOn w:val="DefaultParagraphFont"/>
    <w:link w:val="CRSeparator"/>
    <w:rsid w:val="00907550"/>
    <w:rPr>
      <w:rFonts w:ascii="Times New Roman" w:hAnsi="Times New Roman"/>
      <w:color w:val="0000FF"/>
      <w:sz w:val="36"/>
      <w:szCs w:val="36"/>
      <w:lang w:val="en-GB" w:eastAsia="en-US"/>
    </w:rPr>
  </w:style>
  <w:style w:type="character" w:customStyle="1" w:styleId="THChar">
    <w:name w:val="TH Char"/>
    <w:link w:val="TH"/>
    <w:qFormat/>
    <w:rsid w:val="0002639A"/>
    <w:rPr>
      <w:rFonts w:ascii="Arial" w:hAnsi="Arial"/>
      <w:b/>
      <w:lang w:val="en-GB" w:eastAsia="en-GB"/>
    </w:rPr>
  </w:style>
  <w:style w:type="character" w:customStyle="1" w:styleId="NOChar">
    <w:name w:val="NO Char"/>
    <w:link w:val="NO"/>
    <w:rsid w:val="0002639A"/>
    <w:rPr>
      <w:rFonts w:ascii="Times New Roman" w:hAnsi="Times New Roman"/>
      <w:lang w:val="en-GB" w:eastAsia="en-GB"/>
    </w:rPr>
  </w:style>
  <w:style w:type="table" w:styleId="TableGrid">
    <w:name w:val="Table Grid"/>
    <w:basedOn w:val="TableNormal"/>
    <w:rsid w:val="0002639A"/>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02639A"/>
    <w:rPr>
      <w:rFonts w:ascii="Arial" w:hAnsi="Arial"/>
      <w:sz w:val="32"/>
      <w:lang w:val="en-GB" w:eastAsia="en-GB"/>
    </w:rPr>
  </w:style>
  <w:style w:type="character" w:customStyle="1" w:styleId="Heading3Char">
    <w:name w:val="Heading 3 Char"/>
    <w:aliases w:val="Alt+3 Char,Alt+31 Char,Alt+32 Char,Alt+33 Char,Alt+311 Char,Alt+321 Char,Alt+34 Char,Alt+35 Char,Alt+36 Char,Alt+37 Char,Alt+38 Char,Alt+39 Char,Alt+310 Char,Alt+312 Char,Alt+322 Char,Alt+313 Char,Alt+314 Char"/>
    <w:basedOn w:val="DefaultParagraphFont"/>
    <w:link w:val="Heading3"/>
    <w:uiPriority w:val="9"/>
    <w:rsid w:val="0002639A"/>
    <w:rPr>
      <w:rFonts w:ascii="Arial" w:hAnsi="Arial"/>
      <w:sz w:val="28"/>
      <w:lang w:val="en-GB" w:eastAsia="en-GB"/>
    </w:rPr>
  </w:style>
  <w:style w:type="character" w:customStyle="1" w:styleId="Heading1Char">
    <w:name w:val="Heading 1 Char"/>
    <w:basedOn w:val="DefaultParagraphFont"/>
    <w:link w:val="Heading1"/>
    <w:uiPriority w:val="9"/>
    <w:rsid w:val="0002639A"/>
    <w:rPr>
      <w:rFonts w:ascii="Arial" w:hAnsi="Arial"/>
      <w:sz w:val="36"/>
      <w:lang w:val="en-GB" w:eastAsia="en-GB"/>
    </w:rPr>
  </w:style>
  <w:style w:type="character" w:customStyle="1" w:styleId="TAHCar">
    <w:name w:val="TAH Car"/>
    <w:link w:val="TAH"/>
    <w:rsid w:val="0002639A"/>
    <w:rPr>
      <w:rFonts w:ascii="Arial" w:hAnsi="Arial"/>
      <w:b/>
      <w:sz w:val="18"/>
      <w:lang w:val="en-GB" w:eastAsia="en-GB"/>
    </w:rPr>
  </w:style>
  <w:style w:type="character" w:customStyle="1" w:styleId="Heading8Char">
    <w:name w:val="Heading 8 Char"/>
    <w:basedOn w:val="DefaultParagraphFont"/>
    <w:link w:val="Heading8"/>
    <w:uiPriority w:val="9"/>
    <w:rsid w:val="0002639A"/>
    <w:rPr>
      <w:rFonts w:ascii="Arial" w:hAnsi="Arial"/>
      <w:sz w:val="36"/>
      <w:lang w:val="en-GB" w:eastAsia="en-GB"/>
    </w:rPr>
  </w:style>
  <w:style w:type="character" w:customStyle="1" w:styleId="TALCar">
    <w:name w:val="TAL Car"/>
    <w:link w:val="TAL"/>
    <w:rsid w:val="0002639A"/>
    <w:rPr>
      <w:rFonts w:ascii="Arial" w:hAnsi="Arial"/>
      <w:sz w:val="18"/>
      <w:lang w:val="en-GB" w:eastAsia="en-GB"/>
    </w:rPr>
  </w:style>
  <w:style w:type="character" w:customStyle="1" w:styleId="B1Char">
    <w:name w:val="B1 Char"/>
    <w:link w:val="B1"/>
    <w:qFormat/>
    <w:rsid w:val="0002639A"/>
    <w:rPr>
      <w:rFonts w:ascii="Times New Roman" w:hAnsi="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www.3gpp.org/3G_Specs/CRs.ht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1.xml"/><Relationship Id="rId16" Type="http://schemas.microsoft.com/office/2011/relationships/people" Target="people.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3gpp.org/ftp/Specs/html-info/21900.htm" TargetMode="External"/><Relationship Id="rId4" Type="http://schemas.openxmlformats.org/officeDocument/2006/relationships/settings" Target="settings.xml"/><Relationship Id="rId9" Type="http://schemas.openxmlformats.org/officeDocument/2006/relationships/hyperlink" Target="https://www.3gpp.org/Change-Requests" TargetMode="Externa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mdodongw\AppData\Roaming\Microsoft\Templates\3gpp_7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CC0AA-1B64-400D-A06D-C8F14FB60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C:\Users\kimdodongw\AppData\Roaming\Microsoft\Templates\3gpp_70.dot</Template>
  <TotalTime>2</TotalTime>
  <Pages>9</Pages>
  <Words>2517</Words>
  <Characters>14353</Characters>
  <Application>Microsoft Office Word</Application>
  <DocSecurity>0</DocSecurity>
  <Lines>119</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MTG_TITLE</vt:lpstr>
      <vt:lpstr>MTG_TITLE</vt:lpstr>
    </vt:vector>
  </TitlesOfParts>
  <Manager/>
  <Company/>
  <LinksUpToDate>false</LinksUpToDate>
  <CharactersWithSpaces>16837</CharactersWithSpaces>
  <SharedDoc>false</SharedDoc>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MTG_TITLE</dc:title>
  <dc:subject/>
  <dc:creator/>
  <cp:keywords/>
  <cp:lastModifiedBy/>
  <cp:revision>7</cp:revision>
  <cp:lastPrinted>1900-01-01T06:00:00Z</cp:lastPrinted>
  <dcterms:created xsi:type="dcterms:W3CDTF">2025-10-24T13:14:00Z</dcterms:created>
  <dcterms:modified xsi:type="dcterms:W3CDTF">2025-11-20T23:13:00Z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SG/WGRef">
    <vt:lpwstr>SA4</vt:lpwstr>
  </property>
  <property fmtid="{D5CDD505-2E9C-101B-9397-08002B2CF9AE}" pid="3" name="MtgSeq">
    <vt:lpwstr>134</vt:lpwstr>
  </property>
  <property fmtid="{D5CDD505-2E9C-101B-9397-08002B2CF9AE}" pid="4" name="MtgTitle">
    <vt:lpwstr/>
  </property>
  <property fmtid="{D5CDD505-2E9C-101B-9397-08002B2CF9AE}" pid="5" name="Location">
    <vt:lpwstr>Dallas</vt:lpwstr>
  </property>
  <property fmtid="{D5CDD505-2E9C-101B-9397-08002B2CF9AE}" pid="6" name="Country">
    <vt:lpwstr>United States</vt:lpwstr>
  </property>
  <property fmtid="{D5CDD505-2E9C-101B-9397-08002B2CF9AE}" pid="7" name="StartDate">
    <vt:lpwstr>17th Nov 2025</vt:lpwstr>
  </property>
  <property fmtid="{D5CDD505-2E9C-101B-9397-08002B2CF9AE}" pid="8" name="EndDate">
    <vt:lpwstr>21st Nov 2025</vt:lpwstr>
  </property>
  <property fmtid="{D5CDD505-2E9C-101B-9397-08002B2CF9AE}" pid="9" name="Tdoc#">
    <vt:lpwstr>S4-251838</vt:lpwstr>
  </property>
  <property fmtid="{D5CDD505-2E9C-101B-9397-08002B2CF9AE}" pid="10" name="Spec#">
    <vt:lpwstr>26.114</vt:lpwstr>
  </property>
  <property fmtid="{D5CDD505-2E9C-101B-9397-08002B2CF9AE}" pid="11" name="Cr#">
    <vt:lpwstr>0600</vt:lpwstr>
  </property>
  <property fmtid="{D5CDD505-2E9C-101B-9397-08002B2CF9AE}" pid="12" name="Revision">
    <vt:lpwstr>-</vt:lpwstr>
  </property>
  <property fmtid="{D5CDD505-2E9C-101B-9397-08002B2CF9AE}" pid="13" name="Version">
    <vt:lpwstr>19.1.0</vt:lpwstr>
  </property>
  <property fmtid="{D5CDD505-2E9C-101B-9397-08002B2CF9AE}" pid="14" name="CrTitle">
    <vt:lpwstr>Corrections to b=AS calculations and SDP examples for IVAS</vt:lpwstr>
  </property>
  <property fmtid="{D5CDD505-2E9C-101B-9397-08002B2CF9AE}" pid="15" name="SourceIfWg">
    <vt:lpwstr>Nokia</vt:lpwstr>
  </property>
  <property fmtid="{D5CDD505-2E9C-101B-9397-08002B2CF9AE}" pid="16" name="SourceIfTsg">
    <vt:lpwstr/>
  </property>
  <property fmtid="{D5CDD505-2E9C-101B-9397-08002B2CF9AE}" pid="17" name="RelatedWis">
    <vt:lpwstr>IVAS_Codec</vt:lpwstr>
  </property>
  <property fmtid="{D5CDD505-2E9C-101B-9397-08002B2CF9AE}" pid="18" name="Cat">
    <vt:lpwstr>F</vt:lpwstr>
  </property>
  <property fmtid="{D5CDD505-2E9C-101B-9397-08002B2CF9AE}" pid="19" name="ResDate">
    <vt:lpwstr>2025-11-11</vt:lpwstr>
  </property>
  <property fmtid="{D5CDD505-2E9C-101B-9397-08002B2CF9AE}" pid="20" name="Release">
    <vt:lpwstr>Rel-19</vt:lpwstr>
  </property>
</Properties>
</file>